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F2" w:rsidRPr="00C90FEF" w:rsidRDefault="00F67EA0" w:rsidP="00112A5B">
      <w:pPr>
        <w:pStyle w:val="Title"/>
        <w:rPr>
          <w:rFonts w:asciiTheme="minorHAnsi" w:hAnsiTheme="minorHAnsi" w:cstheme="minorHAnsi"/>
          <w:b/>
          <w:bCs/>
          <w:sz w:val="36"/>
          <w:szCs w:val="36"/>
          <w:lang w:val="fr-CH"/>
        </w:rPr>
      </w:pPr>
      <w:r w:rsidRPr="00C90FEF">
        <w:rPr>
          <w:rFonts w:asciiTheme="minorHAnsi" w:hAnsiTheme="minorHAnsi" w:cstheme="minorHAnsi"/>
          <w:b/>
          <w:bCs/>
          <w:sz w:val="36"/>
          <w:szCs w:val="36"/>
          <w:lang w:val="fr-CH"/>
        </w:rPr>
        <w:t>Notes explicatives : r</w:t>
      </w:r>
      <w:r w:rsidR="00D61FC5" w:rsidRPr="00C90FEF">
        <w:rPr>
          <w:rFonts w:asciiTheme="minorHAnsi" w:hAnsiTheme="minorHAnsi" w:cstheme="minorHAnsi"/>
          <w:b/>
          <w:bCs/>
          <w:sz w:val="36"/>
          <w:szCs w:val="36"/>
          <w:lang w:val="fr-CH"/>
        </w:rPr>
        <w:t xml:space="preserve">apport sur la conformité </w:t>
      </w:r>
      <w:r w:rsidR="00112A5B">
        <w:rPr>
          <w:rFonts w:asciiTheme="minorHAnsi" w:hAnsiTheme="minorHAnsi" w:cstheme="minorHAnsi"/>
          <w:b/>
          <w:bCs/>
          <w:sz w:val="36"/>
          <w:szCs w:val="36"/>
          <w:lang w:val="fr-CH"/>
        </w:rPr>
        <w:t>PRECON</w:t>
      </w:r>
    </w:p>
    <w:p w:rsidR="00F94C26" w:rsidRPr="00296188" w:rsidRDefault="00B1117A" w:rsidP="003D06A8">
      <w:pPr>
        <w:rPr>
          <w:lang w:val="fr-CH"/>
        </w:rPr>
      </w:pPr>
      <w:r w:rsidRPr="00296188">
        <w:rPr>
          <w:lang w:val="fr-CH"/>
        </w:rPr>
        <w:t>Doc v</w:t>
      </w:r>
      <w:r w:rsidR="00A55021">
        <w:rPr>
          <w:lang w:val="fr-CH"/>
        </w:rPr>
        <w:t>1</w:t>
      </w:r>
      <w:r w:rsidRPr="00296188">
        <w:rPr>
          <w:lang w:val="fr-CH"/>
        </w:rPr>
        <w:t>.</w:t>
      </w:r>
      <w:ins w:id="0" w:author="COEFFIC jean-marc" w:date="2021-10-06T09:23:00Z">
        <w:r w:rsidR="003D06A8">
          <w:rPr>
            <w:lang w:val="fr-CH"/>
          </w:rPr>
          <w:t>1</w:t>
        </w:r>
      </w:ins>
      <w:del w:id="1" w:author="COEFFIC jean-marc" w:date="2021-10-06T09:23:00Z">
        <w:r w:rsidR="00112A5B" w:rsidDel="003D06A8">
          <w:rPr>
            <w:lang w:val="fr-CH"/>
          </w:rPr>
          <w:delText>0</w:delText>
        </w:r>
      </w:del>
      <w:r w:rsidRPr="00296188">
        <w:rPr>
          <w:lang w:val="fr-CH"/>
        </w:rPr>
        <w:t>, 20</w:t>
      </w:r>
      <w:r w:rsidR="00507082">
        <w:rPr>
          <w:lang w:val="fr-CH"/>
        </w:rPr>
        <w:t>2</w:t>
      </w:r>
      <w:r w:rsidR="00360A95">
        <w:rPr>
          <w:lang w:val="fr-CH"/>
        </w:rPr>
        <w:t>1</w:t>
      </w:r>
      <w:r w:rsidRPr="00296188">
        <w:rPr>
          <w:lang w:val="fr-CH"/>
        </w:rPr>
        <w:t>.</w:t>
      </w:r>
      <w:r w:rsidR="00507082">
        <w:rPr>
          <w:lang w:val="fr-CH"/>
        </w:rPr>
        <w:t>0</w:t>
      </w:r>
      <w:ins w:id="2" w:author="COEFFIC jean-marc" w:date="2021-10-06T09:23:00Z">
        <w:r w:rsidR="003D06A8">
          <w:rPr>
            <w:lang w:val="fr-CH"/>
          </w:rPr>
          <w:t>9</w:t>
        </w:r>
      </w:ins>
      <w:del w:id="3" w:author="COEFFIC jean-marc" w:date="2021-10-06T09:23:00Z">
        <w:r w:rsidR="00112A5B" w:rsidDel="003D06A8">
          <w:rPr>
            <w:lang w:val="fr-CH"/>
          </w:rPr>
          <w:delText>3</w:delText>
        </w:r>
      </w:del>
      <w:r w:rsidR="0083633C" w:rsidRPr="00296188">
        <w:rPr>
          <w:lang w:val="fr-CH"/>
        </w:rPr>
        <w:t>.</w:t>
      </w:r>
      <w:ins w:id="4" w:author="COEFFIC jean-marc" w:date="2021-10-06T09:23:00Z">
        <w:r w:rsidR="003D06A8">
          <w:rPr>
            <w:lang w:val="fr-CH"/>
          </w:rPr>
          <w:t>3</w:t>
        </w:r>
      </w:ins>
      <w:r w:rsidR="00112A5B">
        <w:rPr>
          <w:lang w:val="fr-CH"/>
        </w:rPr>
        <w:t>0</w:t>
      </w:r>
      <w:del w:id="5" w:author="COEFFIC jean-marc" w:date="2021-10-06T09:23:00Z">
        <w:r w:rsidR="00112A5B" w:rsidDel="003D06A8">
          <w:rPr>
            <w:lang w:val="fr-CH"/>
          </w:rPr>
          <w:delText>1</w:delText>
        </w:r>
      </w:del>
    </w:p>
    <w:p w:rsidR="00E91ED8" w:rsidRPr="00296188" w:rsidRDefault="00E91ED8" w:rsidP="00BA0A0D">
      <w:pPr>
        <w:rPr>
          <w:lang w:val="fr-CH"/>
        </w:rPr>
      </w:pPr>
    </w:p>
    <w:p w:rsidR="00F94C26" w:rsidRPr="00296188" w:rsidRDefault="00F94C26" w:rsidP="0084752D">
      <w:pPr>
        <w:pStyle w:val="Heading1"/>
        <w:rPr>
          <w:lang w:val="fr-CH"/>
        </w:rPr>
      </w:pPr>
      <w:r w:rsidRPr="00296188">
        <w:rPr>
          <w:lang w:val="fr-CH"/>
        </w:rPr>
        <w:t>Introduction</w:t>
      </w:r>
    </w:p>
    <w:p w:rsidR="00F94C26" w:rsidRDefault="00D61FC5" w:rsidP="00112A5B">
      <w:pPr>
        <w:jc w:val="both"/>
        <w:rPr>
          <w:lang w:val="fr-CH"/>
        </w:rPr>
      </w:pPr>
      <w:r w:rsidRPr="00D61FC5">
        <w:rPr>
          <w:lang w:val="fr-CH"/>
        </w:rPr>
        <w:t xml:space="preserve">Le rapport de conformité </w:t>
      </w:r>
      <w:r w:rsidR="0083247E">
        <w:rPr>
          <w:lang w:val="fr-CH"/>
        </w:rPr>
        <w:t xml:space="preserve">pour les messages </w:t>
      </w:r>
      <w:r w:rsidR="00112A5B">
        <w:rPr>
          <w:lang w:val="fr-CH"/>
        </w:rPr>
        <w:t>PRECON</w:t>
      </w:r>
      <w:r w:rsidR="0083247E">
        <w:rPr>
          <w:lang w:val="fr-CH"/>
        </w:rPr>
        <w:t xml:space="preserve"> indique, </w:t>
      </w:r>
      <w:r w:rsidRPr="00D61FC5">
        <w:rPr>
          <w:lang w:val="fr-CH"/>
        </w:rPr>
        <w:t xml:space="preserve">pour les messages </w:t>
      </w:r>
      <w:r w:rsidR="00112A5B">
        <w:rPr>
          <w:lang w:val="fr-CH"/>
        </w:rPr>
        <w:t>PRECON</w:t>
      </w:r>
      <w:r w:rsidRPr="00D61FC5">
        <w:rPr>
          <w:lang w:val="fr-CH"/>
        </w:rPr>
        <w:t xml:space="preserve"> </w:t>
      </w:r>
      <w:r>
        <w:rPr>
          <w:lang w:val="fr-CH"/>
        </w:rPr>
        <w:t>envoyés</w:t>
      </w:r>
      <w:r w:rsidRPr="00D61FC5">
        <w:rPr>
          <w:lang w:val="fr-CH"/>
        </w:rPr>
        <w:t xml:space="preserve">, le niveau de conformité par rapport </w:t>
      </w:r>
      <w:r w:rsidR="00112A5B">
        <w:rPr>
          <w:lang w:val="fr-CH"/>
        </w:rPr>
        <w:t>à la norme M10</w:t>
      </w:r>
      <w:r w:rsidR="0084752D" w:rsidRPr="00D61FC5">
        <w:rPr>
          <w:lang w:val="fr-CH"/>
        </w:rPr>
        <w:t>.</w:t>
      </w:r>
    </w:p>
    <w:p w:rsidR="00A55021" w:rsidRPr="00D61FC5" w:rsidRDefault="00D61FC5" w:rsidP="00A55021">
      <w:pPr>
        <w:jc w:val="both"/>
        <w:rPr>
          <w:lang w:val="fr-CH"/>
        </w:rPr>
      </w:pPr>
      <w:r w:rsidRPr="00D61FC5">
        <w:rPr>
          <w:lang w:val="fr-CH"/>
        </w:rPr>
        <w:t xml:space="preserve">Ce rapport </w:t>
      </w:r>
      <w:r w:rsidR="00A55021">
        <w:rPr>
          <w:lang w:val="fr-CH"/>
        </w:rPr>
        <w:t xml:space="preserve">est </w:t>
      </w:r>
      <w:r w:rsidRPr="00D61FC5">
        <w:rPr>
          <w:lang w:val="fr-CH"/>
        </w:rPr>
        <w:t xml:space="preserve">basé sur un échantillon de </w:t>
      </w:r>
      <w:r w:rsidR="00A55021">
        <w:rPr>
          <w:lang w:val="fr-CH"/>
        </w:rPr>
        <w:t xml:space="preserve">sept </w:t>
      </w:r>
      <w:r w:rsidRPr="00D61FC5">
        <w:rPr>
          <w:lang w:val="fr-CH"/>
        </w:rPr>
        <w:t xml:space="preserve">jours </w:t>
      </w:r>
      <w:r w:rsidR="00A55021">
        <w:rPr>
          <w:lang w:val="fr-CH"/>
        </w:rPr>
        <w:t xml:space="preserve">consécutifs </w:t>
      </w:r>
      <w:r w:rsidRPr="00D61FC5">
        <w:rPr>
          <w:lang w:val="fr-CH"/>
        </w:rPr>
        <w:t>du mois</w:t>
      </w:r>
      <w:r w:rsidR="00A55021">
        <w:rPr>
          <w:lang w:val="fr-CH"/>
        </w:rPr>
        <w:t>.</w:t>
      </w:r>
      <w:r w:rsidR="00EC79F6">
        <w:rPr>
          <w:lang w:val="fr-CH"/>
        </w:rPr>
        <w:t xml:space="preserve"> La période d’échantillonnage est affichée en haut à droite de la première page du rapport.</w:t>
      </w:r>
    </w:p>
    <w:p w:rsidR="00F94C26" w:rsidRPr="00296188" w:rsidRDefault="00D61FC5" w:rsidP="0084752D">
      <w:pPr>
        <w:pStyle w:val="Heading1"/>
        <w:rPr>
          <w:lang w:val="fr-CH"/>
        </w:rPr>
      </w:pPr>
      <w:r w:rsidRPr="00296188">
        <w:rPr>
          <w:lang w:val="fr-CH"/>
        </w:rPr>
        <w:t>O</w:t>
      </w:r>
      <w:r w:rsidR="00F94C26" w:rsidRPr="00296188">
        <w:rPr>
          <w:lang w:val="fr-CH"/>
        </w:rPr>
        <w:t>rgani</w:t>
      </w:r>
      <w:r w:rsidRPr="00296188">
        <w:rPr>
          <w:lang w:val="fr-CH"/>
        </w:rPr>
        <w:t>s</w:t>
      </w:r>
      <w:r w:rsidR="00F94C26" w:rsidRPr="00296188">
        <w:rPr>
          <w:lang w:val="fr-CH"/>
        </w:rPr>
        <w:t>ation</w:t>
      </w:r>
      <w:r w:rsidRPr="00296188">
        <w:rPr>
          <w:lang w:val="fr-CH"/>
        </w:rPr>
        <w:t xml:space="preserve"> d</w:t>
      </w:r>
      <w:r w:rsidR="00112A5B">
        <w:rPr>
          <w:lang w:val="fr-CH"/>
        </w:rPr>
        <w:t>u</w:t>
      </w:r>
      <w:r w:rsidRPr="00296188">
        <w:rPr>
          <w:lang w:val="fr-CH"/>
        </w:rPr>
        <w:t xml:space="preserve"> rapport</w:t>
      </w:r>
    </w:p>
    <w:p w:rsidR="0084752D" w:rsidRPr="001652F4" w:rsidRDefault="00A55021" w:rsidP="00006EBB">
      <w:pPr>
        <w:rPr>
          <w:lang w:val="fr-CH"/>
        </w:rPr>
      </w:pPr>
      <w:r>
        <w:rPr>
          <w:lang w:val="fr-CH"/>
        </w:rPr>
        <w:t>L</w:t>
      </w:r>
      <w:r w:rsidR="001652F4" w:rsidRPr="001652F4">
        <w:rPr>
          <w:lang w:val="fr-CH"/>
        </w:rPr>
        <w:t>e</w:t>
      </w:r>
      <w:r w:rsidR="0084752D" w:rsidRPr="001652F4">
        <w:rPr>
          <w:lang w:val="fr-CH"/>
        </w:rPr>
        <w:t xml:space="preserve"> r</w:t>
      </w:r>
      <w:r w:rsidR="001652F4" w:rsidRPr="001652F4">
        <w:rPr>
          <w:lang w:val="fr-CH"/>
        </w:rPr>
        <w:t>ap</w:t>
      </w:r>
      <w:r w:rsidR="00CE5FF2" w:rsidRPr="001652F4">
        <w:rPr>
          <w:lang w:val="fr-CH"/>
        </w:rPr>
        <w:t xml:space="preserve">port </w:t>
      </w:r>
      <w:r w:rsidR="001652F4" w:rsidRPr="001652F4">
        <w:rPr>
          <w:lang w:val="fr-CH"/>
        </w:rPr>
        <w:t xml:space="preserve">comprend </w:t>
      </w:r>
      <w:r w:rsidR="00006EBB">
        <w:rPr>
          <w:lang w:val="fr-CH"/>
        </w:rPr>
        <w:t xml:space="preserve">plusieurs sections </w:t>
      </w:r>
      <w:r w:rsidR="001652F4" w:rsidRPr="001652F4">
        <w:rPr>
          <w:lang w:val="fr-CH"/>
        </w:rPr>
        <w:t>de haut en bas, de la plus générale à la plus détaillée</w:t>
      </w:r>
      <w:r w:rsidR="001652F4">
        <w:rPr>
          <w:lang w:val="fr-CH"/>
        </w:rPr>
        <w:t xml:space="preserve"> </w:t>
      </w:r>
      <w:r w:rsidR="0084752D" w:rsidRPr="001652F4">
        <w:rPr>
          <w:lang w:val="fr-CH"/>
        </w:rPr>
        <w:t>:</w:t>
      </w:r>
    </w:p>
    <w:p w:rsidR="0084752D" w:rsidRDefault="0022265F" w:rsidP="0084752D">
      <w:pPr>
        <w:pStyle w:val="ListParagraph"/>
        <w:numPr>
          <w:ilvl w:val="0"/>
          <w:numId w:val="2"/>
        </w:numPr>
        <w:rPr>
          <w:lang w:val="fr-CH"/>
        </w:rPr>
      </w:pPr>
      <w:r w:rsidRPr="0022265F">
        <w:rPr>
          <w:lang w:val="fr-CH"/>
        </w:rPr>
        <w:t>Aperçu des messages envoyés</w:t>
      </w:r>
    </w:p>
    <w:p w:rsidR="0084752D" w:rsidRPr="0022265F" w:rsidRDefault="0022265F" w:rsidP="009D0780">
      <w:pPr>
        <w:pStyle w:val="ListParagraph"/>
        <w:numPr>
          <w:ilvl w:val="0"/>
          <w:numId w:val="2"/>
        </w:numPr>
        <w:rPr>
          <w:lang w:val="fr-CH"/>
        </w:rPr>
      </w:pPr>
      <w:r w:rsidRPr="0022265F">
        <w:rPr>
          <w:lang w:val="fr-CH"/>
        </w:rPr>
        <w:t>Résumé des problèmes de conformité par type de message et adresse d’envoi</w:t>
      </w:r>
    </w:p>
    <w:p w:rsidR="009D0780" w:rsidRPr="0022265F" w:rsidRDefault="0022265F" w:rsidP="009D0780">
      <w:pPr>
        <w:pStyle w:val="ListParagraph"/>
        <w:numPr>
          <w:ilvl w:val="0"/>
          <w:numId w:val="2"/>
        </w:numPr>
        <w:rPr>
          <w:lang w:val="fr-CH"/>
        </w:rPr>
      </w:pPr>
      <w:r w:rsidRPr="0022265F">
        <w:rPr>
          <w:lang w:val="fr-CH"/>
        </w:rPr>
        <w:t xml:space="preserve">Détails des erreurs </w:t>
      </w:r>
      <w:r w:rsidR="009D0780" w:rsidRPr="0022265F">
        <w:rPr>
          <w:lang w:val="fr-CH"/>
        </w:rPr>
        <w:t>(</w:t>
      </w:r>
      <w:r w:rsidRPr="0022265F">
        <w:rPr>
          <w:lang w:val="fr-CH"/>
        </w:rPr>
        <w:t>les dix premières pour chaque code d’erreur</w:t>
      </w:r>
      <w:r w:rsidR="009D0780" w:rsidRPr="0022265F">
        <w:rPr>
          <w:lang w:val="fr-CH"/>
        </w:rPr>
        <w:t>)</w:t>
      </w:r>
    </w:p>
    <w:p w:rsidR="002B5435" w:rsidRPr="0012007D" w:rsidRDefault="002B5435" w:rsidP="002B5435">
      <w:pPr>
        <w:rPr>
          <w:lang w:val="fr-CH"/>
        </w:rPr>
      </w:pPr>
    </w:p>
    <w:p w:rsidR="0084752D" w:rsidRPr="00680533" w:rsidRDefault="0022265F" w:rsidP="00BA0A0D">
      <w:pPr>
        <w:rPr>
          <w:lang w:val="fr-CH"/>
        </w:rPr>
      </w:pPr>
      <w:r w:rsidRPr="00680533">
        <w:rPr>
          <w:lang w:val="fr-CH"/>
        </w:rPr>
        <w:t xml:space="preserve">Chaque partie est détaillée ci-dessous </w:t>
      </w:r>
      <w:r w:rsidR="0084752D" w:rsidRPr="00680533">
        <w:rPr>
          <w:lang w:val="fr-CH"/>
        </w:rPr>
        <w:t>:</w:t>
      </w:r>
    </w:p>
    <w:p w:rsidR="00BA0A0D" w:rsidRPr="00680533" w:rsidRDefault="00680533" w:rsidP="00D01C73">
      <w:pPr>
        <w:pStyle w:val="Heading2"/>
        <w:rPr>
          <w:lang w:val="fr-CH"/>
        </w:rPr>
      </w:pPr>
      <w:r w:rsidRPr="00680533">
        <w:rPr>
          <w:lang w:val="fr-CH"/>
        </w:rPr>
        <w:t>Aperçu des messages envoyés</w:t>
      </w:r>
    </w:p>
    <w:p w:rsidR="00BA0A0D" w:rsidRPr="00A2761C" w:rsidRDefault="00C15876" w:rsidP="00112A5B">
      <w:pPr>
        <w:jc w:val="both"/>
        <w:rPr>
          <w:lang w:val="fr-CH"/>
        </w:rPr>
      </w:pPr>
      <w:r w:rsidRPr="00A2761C">
        <w:rPr>
          <w:lang w:val="fr-CH"/>
        </w:rPr>
        <w:t xml:space="preserve">Cette section </w:t>
      </w:r>
      <w:r w:rsidR="00A2761C" w:rsidRPr="00A2761C">
        <w:rPr>
          <w:lang w:val="fr-CH"/>
        </w:rPr>
        <w:t xml:space="preserve">fournit le total des messages </w:t>
      </w:r>
      <w:r w:rsidR="00112A5B">
        <w:rPr>
          <w:lang w:val="fr-CH"/>
        </w:rPr>
        <w:t xml:space="preserve">PRECON </w:t>
      </w:r>
      <w:r w:rsidR="00A2761C" w:rsidRPr="00A2761C">
        <w:rPr>
          <w:lang w:val="fr-CH"/>
        </w:rPr>
        <w:t>envoyés par l’opérateur pendant la période d’échantillonnage et utilisés pour le rapport, par adresse d’envoi.</w:t>
      </w:r>
    </w:p>
    <w:p w:rsidR="00006EBB" w:rsidRPr="00A2365E" w:rsidRDefault="00EA6896" w:rsidP="0083247E">
      <w:pPr>
        <w:jc w:val="both"/>
        <w:rPr>
          <w:lang w:val="fr-CH"/>
        </w:rPr>
      </w:pPr>
      <w:r w:rsidRPr="00EA6896">
        <w:rPr>
          <w:lang w:val="fr-CH"/>
        </w:rPr>
        <w:t>Remarque i</w:t>
      </w:r>
      <w:r w:rsidR="00D01C73" w:rsidRPr="00EA6896">
        <w:rPr>
          <w:lang w:val="fr-CH"/>
        </w:rPr>
        <w:t>mportant</w:t>
      </w:r>
      <w:r w:rsidRPr="00EA6896">
        <w:rPr>
          <w:lang w:val="fr-CH"/>
        </w:rPr>
        <w:t xml:space="preserve">e </w:t>
      </w:r>
      <w:r w:rsidR="00D01C73" w:rsidRPr="00EA6896">
        <w:rPr>
          <w:lang w:val="fr-CH"/>
        </w:rPr>
        <w:t xml:space="preserve">: </w:t>
      </w:r>
      <w:r w:rsidRPr="00EA6896">
        <w:rPr>
          <w:lang w:val="fr-CH"/>
        </w:rPr>
        <w:t>le nombre total de messages n’est pas le total mensuel mais le total pour les jours d’échantillonnage.</w:t>
      </w:r>
    </w:p>
    <w:p w:rsidR="00BA0A0D" w:rsidRPr="00EA6896" w:rsidRDefault="00EA6896" w:rsidP="00112A5B">
      <w:pPr>
        <w:pStyle w:val="Heading2"/>
        <w:rPr>
          <w:lang w:val="fr-CH"/>
        </w:rPr>
      </w:pPr>
      <w:r w:rsidRPr="00EA6896">
        <w:rPr>
          <w:lang w:val="fr-CH"/>
        </w:rPr>
        <w:t xml:space="preserve">Résumé des problèmes </w:t>
      </w:r>
      <w:r>
        <w:rPr>
          <w:lang w:val="fr-CH"/>
        </w:rPr>
        <w:t xml:space="preserve">de conformité </w:t>
      </w:r>
      <w:r w:rsidRPr="00EA6896">
        <w:rPr>
          <w:lang w:val="fr-CH"/>
        </w:rPr>
        <w:t>par adresse d’envoi</w:t>
      </w:r>
    </w:p>
    <w:p w:rsidR="000E0A29" w:rsidRDefault="00EA6896" w:rsidP="00112A5B">
      <w:pPr>
        <w:jc w:val="both"/>
        <w:rPr>
          <w:lang w:val="fr-CH"/>
        </w:rPr>
      </w:pPr>
      <w:r w:rsidRPr="00EA6896">
        <w:rPr>
          <w:lang w:val="fr-CH"/>
        </w:rPr>
        <w:t xml:space="preserve">Cette section fournit un résumé des problèmes de conformité, par adresse </w:t>
      </w:r>
      <w:r>
        <w:rPr>
          <w:lang w:val="fr-CH"/>
        </w:rPr>
        <w:t xml:space="preserve">EDI </w:t>
      </w:r>
      <w:r w:rsidRPr="00EA6896">
        <w:rPr>
          <w:lang w:val="fr-CH"/>
        </w:rPr>
        <w:t>d’envoi de l’opérateur</w:t>
      </w:r>
      <w:r w:rsidR="00D01C73" w:rsidRPr="00EA6896">
        <w:rPr>
          <w:lang w:val="fr-CH"/>
        </w:rPr>
        <w:t>.</w:t>
      </w:r>
    </w:p>
    <w:p w:rsidR="000E0A29" w:rsidRDefault="00EA6896" w:rsidP="00CC47C5">
      <w:pPr>
        <w:jc w:val="both"/>
        <w:rPr>
          <w:lang w:val="fr-CH"/>
        </w:rPr>
      </w:pPr>
      <w:r w:rsidRPr="00EA6896">
        <w:rPr>
          <w:lang w:val="fr-CH"/>
        </w:rPr>
        <w:t>La liste des vérifications de conformité effectuées, ainsi que leur description sont fournies en annexe</w:t>
      </w:r>
      <w:r w:rsidR="00D01C73" w:rsidRPr="00EA6896">
        <w:rPr>
          <w:lang w:val="fr-CH"/>
        </w:rPr>
        <w:t>.</w:t>
      </w:r>
    </w:p>
    <w:p w:rsidR="00D01C73" w:rsidRPr="00EA6896" w:rsidRDefault="00EA6896" w:rsidP="00FD39A4">
      <w:pPr>
        <w:jc w:val="both"/>
        <w:rPr>
          <w:lang w:val="fr-CH"/>
        </w:rPr>
      </w:pPr>
      <w:r w:rsidRPr="00EA6896">
        <w:rPr>
          <w:lang w:val="fr-CH"/>
        </w:rPr>
        <w:t xml:space="preserve">Pour chaque problème de conformité, </w:t>
      </w:r>
      <w:r w:rsidR="00911981">
        <w:rPr>
          <w:lang w:val="fr-CH"/>
        </w:rPr>
        <w:t>cette sous-</w:t>
      </w:r>
      <w:r w:rsidRPr="00EA6896">
        <w:rPr>
          <w:lang w:val="fr-CH"/>
        </w:rPr>
        <w:t>section indique un numéro de problème</w:t>
      </w:r>
      <w:r w:rsidR="00E456F0" w:rsidRPr="00EA6896">
        <w:rPr>
          <w:lang w:val="fr-CH"/>
        </w:rPr>
        <w:t xml:space="preserve"> (</w:t>
      </w:r>
      <w:r w:rsidRPr="00EA6896">
        <w:rPr>
          <w:lang w:val="fr-CH"/>
        </w:rPr>
        <w:t>numéro créé afin d’avoir une référence</w:t>
      </w:r>
      <w:r w:rsidR="00E456F0" w:rsidRPr="00EA6896">
        <w:rPr>
          <w:lang w:val="fr-CH"/>
        </w:rPr>
        <w:t xml:space="preserve">), </w:t>
      </w:r>
      <w:r w:rsidR="00FD39A4">
        <w:rPr>
          <w:lang w:val="fr-CH"/>
        </w:rPr>
        <w:t xml:space="preserve">indication (oui/non) si l’erreur est prise en compte dans le tableau de bord, </w:t>
      </w:r>
      <w:r w:rsidRPr="00EA6896">
        <w:rPr>
          <w:lang w:val="fr-CH"/>
        </w:rPr>
        <w:t>la description correspondante</w:t>
      </w:r>
      <w:r w:rsidR="00E456F0" w:rsidRPr="00EA6896">
        <w:rPr>
          <w:lang w:val="fr-CH"/>
        </w:rPr>
        <w:t xml:space="preserve">, </w:t>
      </w:r>
      <w:r w:rsidRPr="00EA6896">
        <w:rPr>
          <w:lang w:val="fr-CH"/>
        </w:rPr>
        <w:t>le nombre de messages ayant au moins une fois ce problème</w:t>
      </w:r>
      <w:r>
        <w:rPr>
          <w:lang w:val="fr-CH"/>
        </w:rPr>
        <w:t xml:space="preserve"> ainsi que le pourcentage de messages</w:t>
      </w:r>
      <w:r w:rsidR="00D01C73" w:rsidRPr="00EA6896">
        <w:rPr>
          <w:lang w:val="fr-CH"/>
        </w:rPr>
        <w:t xml:space="preserve"> (</w:t>
      </w:r>
      <w:r w:rsidR="00911981">
        <w:rPr>
          <w:lang w:val="fr-CH"/>
        </w:rPr>
        <w:t>=</w:t>
      </w:r>
      <w:r>
        <w:rPr>
          <w:lang w:val="fr-CH"/>
        </w:rPr>
        <w:t>nombre dans la colonne précédente divisé par le nombre total de messages affiché dans la section ‘Aperçu des messages envoyés’</w:t>
      </w:r>
      <w:r w:rsidR="00D01C73" w:rsidRPr="00EA6896">
        <w:rPr>
          <w:lang w:val="fr-CH"/>
        </w:rPr>
        <w:t>).</w:t>
      </w:r>
    </w:p>
    <w:p w:rsidR="00D01C73" w:rsidRPr="00911981" w:rsidRDefault="00EA6896" w:rsidP="00112A5B">
      <w:pPr>
        <w:jc w:val="both"/>
        <w:rPr>
          <w:lang w:val="fr-CH"/>
        </w:rPr>
      </w:pPr>
      <w:r w:rsidRPr="00E14273">
        <w:rPr>
          <w:lang w:val="fr-CH"/>
        </w:rPr>
        <w:t xml:space="preserve">Remarque </w:t>
      </w:r>
      <w:r w:rsidR="00D01C73" w:rsidRPr="00E14273">
        <w:rPr>
          <w:lang w:val="fr-CH"/>
        </w:rPr>
        <w:t xml:space="preserve">: </w:t>
      </w:r>
      <w:r w:rsidR="00E14273" w:rsidRPr="00E14273">
        <w:rPr>
          <w:lang w:val="fr-CH"/>
        </w:rPr>
        <w:t>le pourcentage affiché donne une indication sur l’</w:t>
      </w:r>
      <w:r w:rsidR="00C82002" w:rsidRPr="00E14273">
        <w:rPr>
          <w:lang w:val="fr-CH"/>
        </w:rPr>
        <w:t>étendue</w:t>
      </w:r>
      <w:r w:rsidR="00E14273" w:rsidRPr="00E14273">
        <w:rPr>
          <w:lang w:val="fr-CH"/>
        </w:rPr>
        <w:t xml:space="preserve"> du problème</w:t>
      </w:r>
      <w:r w:rsidR="003A274E" w:rsidRPr="00E14273">
        <w:rPr>
          <w:lang w:val="fr-CH"/>
        </w:rPr>
        <w:t xml:space="preserve">. </w:t>
      </w:r>
      <w:r w:rsidR="00E14273" w:rsidRPr="00E14273">
        <w:rPr>
          <w:lang w:val="fr-CH"/>
        </w:rPr>
        <w:t>Mais selon le type de problème et de message, un même problème peut se répéter de multiples fois dans un m</w:t>
      </w:r>
      <w:r w:rsidR="00E14273">
        <w:rPr>
          <w:lang w:val="fr-CH"/>
        </w:rPr>
        <w:t>ême message et ceci n’est pas indiqué dans le pourcentage</w:t>
      </w:r>
      <w:r w:rsidR="00911981">
        <w:rPr>
          <w:lang w:val="fr-CH"/>
        </w:rPr>
        <w:t xml:space="preserve">. </w:t>
      </w:r>
    </w:p>
    <w:p w:rsidR="00390C07" w:rsidRPr="00E14273" w:rsidRDefault="00E14273" w:rsidP="0084752D">
      <w:pPr>
        <w:pStyle w:val="Heading2"/>
        <w:rPr>
          <w:lang w:val="fr-CH"/>
        </w:rPr>
      </w:pPr>
      <w:r w:rsidRPr="0022265F">
        <w:rPr>
          <w:lang w:val="fr-CH"/>
        </w:rPr>
        <w:t>Détails des erreurs (les dix premières pour chaque code d’erreur)</w:t>
      </w:r>
    </w:p>
    <w:p w:rsidR="0084752D" w:rsidRDefault="00E14273" w:rsidP="00CC47C5">
      <w:pPr>
        <w:jc w:val="both"/>
        <w:rPr>
          <w:lang w:val="fr-CH"/>
        </w:rPr>
      </w:pPr>
      <w:r w:rsidRPr="00E14273">
        <w:rPr>
          <w:lang w:val="fr-CH"/>
        </w:rPr>
        <w:t>Pour chaque ligne dans la section précédente, un échantillon des erreurs est donné, avec tous les détails</w:t>
      </w:r>
      <w:r w:rsidR="003A274E" w:rsidRPr="00E14273">
        <w:rPr>
          <w:lang w:val="fr-CH"/>
        </w:rPr>
        <w:t xml:space="preserve">. </w:t>
      </w:r>
      <w:r w:rsidRPr="00E14273">
        <w:rPr>
          <w:lang w:val="fr-CH"/>
        </w:rPr>
        <w:t>Pour chaque type d’erreur, un maximum de 10 erreurs sont rapportés</w:t>
      </w:r>
      <w:r w:rsidR="003A274E" w:rsidRPr="00E14273">
        <w:rPr>
          <w:lang w:val="fr-CH"/>
        </w:rPr>
        <w:t xml:space="preserve">, </w:t>
      </w:r>
      <w:r w:rsidRPr="00E14273">
        <w:rPr>
          <w:lang w:val="fr-CH"/>
        </w:rPr>
        <w:t>pour ne pas alourdir trop le rapport</w:t>
      </w:r>
      <w:r w:rsidR="003A274E" w:rsidRPr="00E14273">
        <w:rPr>
          <w:lang w:val="fr-CH"/>
        </w:rPr>
        <w:t>.</w:t>
      </w:r>
    </w:p>
    <w:p w:rsidR="00FD39A4" w:rsidRPr="00E14273" w:rsidRDefault="00FD39A4" w:rsidP="00FD39A4">
      <w:pPr>
        <w:jc w:val="both"/>
        <w:rPr>
          <w:lang w:val="fr-CH"/>
        </w:rPr>
      </w:pPr>
      <w:r>
        <w:rPr>
          <w:lang w:val="fr-CH"/>
        </w:rPr>
        <w:lastRenderedPageBreak/>
        <w:t>Pour chaque type d’erreur, les informations suivantes sont rapportées : le numéro d’erreur, sa description, la catégorie d’erreur et l’indication (oui/non) si cette erreur est prise en compte dans le tableau de bord.</w:t>
      </w:r>
    </w:p>
    <w:p w:rsidR="003A274E" w:rsidRPr="00E14273" w:rsidRDefault="00E14273" w:rsidP="00CC47C5">
      <w:pPr>
        <w:jc w:val="both"/>
        <w:rPr>
          <w:lang w:val="fr-CH"/>
        </w:rPr>
      </w:pPr>
      <w:r w:rsidRPr="00E14273">
        <w:rPr>
          <w:lang w:val="fr-CH"/>
        </w:rPr>
        <w:t xml:space="preserve">Pour chaque erreur rapportée, la </w:t>
      </w:r>
      <w:r w:rsidR="00C82002" w:rsidRPr="00E14273">
        <w:rPr>
          <w:lang w:val="fr-CH"/>
        </w:rPr>
        <w:t>référence</w:t>
      </w:r>
      <w:r w:rsidRPr="00E14273">
        <w:rPr>
          <w:lang w:val="fr-CH"/>
        </w:rPr>
        <w:t xml:space="preserve"> exacte au message est fournie : </w:t>
      </w:r>
      <w:r>
        <w:rPr>
          <w:lang w:val="fr-CH"/>
        </w:rPr>
        <w:t>adresse EDI d’envoi, adresse EDI de destination</w:t>
      </w:r>
      <w:r w:rsidR="003A274E" w:rsidRPr="00E14273">
        <w:rPr>
          <w:lang w:val="fr-CH"/>
        </w:rPr>
        <w:t xml:space="preserve">, </w:t>
      </w:r>
      <w:proofErr w:type="spellStart"/>
      <w:r w:rsidR="003A274E" w:rsidRPr="00E14273">
        <w:rPr>
          <w:lang w:val="fr-CH"/>
        </w:rPr>
        <w:t>intref</w:t>
      </w:r>
      <w:proofErr w:type="spellEnd"/>
      <w:r>
        <w:rPr>
          <w:lang w:val="fr-CH"/>
        </w:rPr>
        <w:t xml:space="preserve"> (numéro de référence « </w:t>
      </w:r>
      <w:proofErr w:type="spellStart"/>
      <w:r>
        <w:rPr>
          <w:lang w:val="fr-CH"/>
        </w:rPr>
        <w:t>interchange</w:t>
      </w:r>
      <w:proofErr w:type="spellEnd"/>
      <w:r>
        <w:rPr>
          <w:lang w:val="fr-CH"/>
        </w:rPr>
        <w:t> »)</w:t>
      </w:r>
      <w:r w:rsidR="003A274E" w:rsidRPr="00E14273">
        <w:rPr>
          <w:lang w:val="fr-CH"/>
        </w:rPr>
        <w:t xml:space="preserve">, </w:t>
      </w:r>
      <w:proofErr w:type="spellStart"/>
      <w:r w:rsidR="003A274E" w:rsidRPr="00E14273">
        <w:rPr>
          <w:lang w:val="fr-CH"/>
        </w:rPr>
        <w:t>mesref</w:t>
      </w:r>
      <w:proofErr w:type="spellEnd"/>
      <w:r>
        <w:rPr>
          <w:lang w:val="fr-CH"/>
        </w:rPr>
        <w:t xml:space="preserve"> (numéro de référence message)</w:t>
      </w:r>
      <w:r w:rsidR="003A274E" w:rsidRPr="00E14273">
        <w:rPr>
          <w:lang w:val="fr-CH"/>
        </w:rPr>
        <w:t>.</w:t>
      </w:r>
    </w:p>
    <w:p w:rsidR="00392E58" w:rsidRPr="00E14273" w:rsidRDefault="00E14273" w:rsidP="00CC47C5">
      <w:pPr>
        <w:jc w:val="both"/>
        <w:rPr>
          <w:lang w:val="fr-CH"/>
        </w:rPr>
      </w:pPr>
      <w:r w:rsidRPr="00E14273">
        <w:rPr>
          <w:lang w:val="fr-CH"/>
        </w:rPr>
        <w:t>La seconde ligne pour chaque erreur fournit des informations additionnelles</w:t>
      </w:r>
      <w:r>
        <w:rPr>
          <w:lang w:val="fr-CH"/>
        </w:rPr>
        <w:t xml:space="preserve"> </w:t>
      </w:r>
      <w:r w:rsidR="00392E58" w:rsidRPr="00E14273">
        <w:rPr>
          <w:lang w:val="fr-CH"/>
        </w:rPr>
        <w:t>:</w:t>
      </w:r>
    </w:p>
    <w:p w:rsidR="00392E58" w:rsidRPr="00911981" w:rsidRDefault="00911981" w:rsidP="00112A5B">
      <w:pPr>
        <w:pStyle w:val="ListParagraph"/>
        <w:numPr>
          <w:ilvl w:val="0"/>
          <w:numId w:val="4"/>
        </w:numPr>
        <w:jc w:val="both"/>
        <w:rPr>
          <w:lang w:val="fr-CH"/>
        </w:rPr>
      </w:pPr>
      <w:r w:rsidRPr="00911981">
        <w:rPr>
          <w:lang w:val="fr-CH"/>
        </w:rPr>
        <w:t>Lorsque c’est pertinent</w:t>
      </w:r>
      <w:r w:rsidR="00572F49" w:rsidRPr="00911981">
        <w:rPr>
          <w:lang w:val="fr-CH"/>
        </w:rPr>
        <w:t xml:space="preserve">, </w:t>
      </w:r>
      <w:r w:rsidRPr="00911981">
        <w:rPr>
          <w:lang w:val="fr-CH"/>
        </w:rPr>
        <w:t xml:space="preserve">l’identifiant </w:t>
      </w:r>
      <w:r w:rsidR="00C82002" w:rsidRPr="00911981">
        <w:rPr>
          <w:lang w:val="fr-CH"/>
        </w:rPr>
        <w:t>expédition</w:t>
      </w:r>
      <w:r w:rsidRPr="00911981">
        <w:rPr>
          <w:lang w:val="fr-CH"/>
        </w:rPr>
        <w:t xml:space="preserve"> associé au message</w:t>
      </w:r>
      <w:r w:rsidR="00112A5B">
        <w:rPr>
          <w:lang w:val="fr-CH"/>
        </w:rPr>
        <w:t xml:space="preserve"> </w:t>
      </w:r>
      <w:r w:rsidR="00392E58" w:rsidRPr="00911981">
        <w:rPr>
          <w:lang w:val="fr-CH"/>
        </w:rPr>
        <w:t>;</w:t>
      </w:r>
    </w:p>
    <w:p w:rsidR="003A274E" w:rsidRPr="00911981" w:rsidRDefault="00911981" w:rsidP="00911981">
      <w:pPr>
        <w:pStyle w:val="ListParagraph"/>
        <w:numPr>
          <w:ilvl w:val="0"/>
          <w:numId w:val="4"/>
        </w:numPr>
        <w:jc w:val="both"/>
        <w:rPr>
          <w:lang w:val="fr-CH"/>
        </w:rPr>
      </w:pPr>
      <w:r>
        <w:rPr>
          <w:lang w:val="fr-CH"/>
        </w:rPr>
        <w:t>La ligne du message EDIFACT</w:t>
      </w:r>
      <w:r w:rsidRPr="00911981">
        <w:rPr>
          <w:lang w:val="fr-CH"/>
        </w:rPr>
        <w:t xml:space="preserve"> contenant l’erreur est aussi</w:t>
      </w:r>
      <w:r>
        <w:rPr>
          <w:lang w:val="fr-CH"/>
        </w:rPr>
        <w:t xml:space="preserve"> affichée (si c’est pertinent), ainsi que la valeur problématique ; des informations additionnelles peuvent être affichées, en fonction du type d’erreur</w:t>
      </w:r>
      <w:r w:rsidR="003A274E" w:rsidRPr="00911981">
        <w:rPr>
          <w:lang w:val="fr-CH"/>
        </w:rPr>
        <w:t>.</w:t>
      </w:r>
    </w:p>
    <w:p w:rsidR="0043481C" w:rsidRPr="005D6043" w:rsidRDefault="00911981" w:rsidP="00A55021">
      <w:pPr>
        <w:jc w:val="both"/>
        <w:rPr>
          <w:lang w:val="fr-CH"/>
        </w:rPr>
      </w:pPr>
      <w:r w:rsidRPr="00911981">
        <w:rPr>
          <w:lang w:val="fr-CH"/>
        </w:rPr>
        <w:t>L’objectif de cette section, avec des informations très détaillées, est d’aider à résoudre le problème.</w:t>
      </w:r>
    </w:p>
    <w:p w:rsidR="00380451" w:rsidRPr="005D6043" w:rsidRDefault="00380451" w:rsidP="00CC47C5">
      <w:pPr>
        <w:jc w:val="both"/>
        <w:rPr>
          <w:lang w:val="fr-CH"/>
        </w:rPr>
        <w:sectPr w:rsidR="00380451" w:rsidRPr="005D6043" w:rsidSect="00F13287">
          <w:headerReference w:type="first" r:id="rId8"/>
          <w:pgSz w:w="11906" w:h="16838" w:code="9"/>
          <w:pgMar w:top="1134" w:right="1325" w:bottom="993" w:left="1440" w:header="993" w:footer="720" w:gutter="0"/>
          <w:cols w:space="720"/>
          <w:titlePg/>
          <w:docGrid w:linePitch="360"/>
        </w:sectPr>
      </w:pPr>
    </w:p>
    <w:p w:rsidR="00380451" w:rsidRPr="00911981" w:rsidRDefault="00380451" w:rsidP="00911981">
      <w:pPr>
        <w:rPr>
          <w:b/>
          <w:bCs/>
          <w:sz w:val="28"/>
          <w:szCs w:val="28"/>
          <w:lang w:val="fr-CH"/>
        </w:rPr>
      </w:pPr>
      <w:r w:rsidRPr="00911981">
        <w:rPr>
          <w:b/>
          <w:bCs/>
          <w:sz w:val="28"/>
          <w:szCs w:val="28"/>
          <w:lang w:val="fr-CH"/>
        </w:rPr>
        <w:lastRenderedPageBreak/>
        <w:t>Annex</w:t>
      </w:r>
      <w:r w:rsidR="00911981" w:rsidRPr="00911981">
        <w:rPr>
          <w:b/>
          <w:bCs/>
          <w:sz w:val="28"/>
          <w:szCs w:val="28"/>
          <w:lang w:val="fr-CH"/>
        </w:rPr>
        <w:t xml:space="preserve">e </w:t>
      </w:r>
      <w:r w:rsidRPr="00911981">
        <w:rPr>
          <w:b/>
          <w:bCs/>
          <w:sz w:val="28"/>
          <w:szCs w:val="28"/>
          <w:lang w:val="fr-CH"/>
        </w:rPr>
        <w:t>: list</w:t>
      </w:r>
      <w:r w:rsidR="00911981" w:rsidRPr="00911981">
        <w:rPr>
          <w:b/>
          <w:bCs/>
          <w:sz w:val="28"/>
          <w:szCs w:val="28"/>
          <w:lang w:val="fr-CH"/>
        </w:rPr>
        <w:t>e des erreu</w:t>
      </w:r>
      <w:r w:rsidRPr="00911981">
        <w:rPr>
          <w:b/>
          <w:bCs/>
          <w:sz w:val="28"/>
          <w:szCs w:val="28"/>
          <w:lang w:val="fr-CH"/>
        </w:rPr>
        <w:t xml:space="preserve">rs </w:t>
      </w:r>
      <w:r w:rsidR="00911981">
        <w:rPr>
          <w:b/>
          <w:bCs/>
          <w:sz w:val="28"/>
          <w:szCs w:val="28"/>
          <w:lang w:val="fr-CH"/>
        </w:rPr>
        <w:t>et explications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"/>
        <w:gridCol w:w="973"/>
        <w:gridCol w:w="3939"/>
        <w:gridCol w:w="8751"/>
      </w:tblGrid>
      <w:tr w:rsidR="00112A5B" w:rsidRPr="00D37187" w:rsidTr="003D06A8">
        <w:trPr>
          <w:cantSplit/>
          <w:trHeight w:val="771"/>
        </w:trPr>
        <w:tc>
          <w:tcPr>
            <w:tcW w:w="791" w:type="dxa"/>
            <w:tcMar>
              <w:left w:w="57" w:type="dxa"/>
              <w:right w:w="57" w:type="dxa"/>
            </w:tcMar>
          </w:tcPr>
          <w:p w:rsidR="00112A5B" w:rsidRPr="00D37187" w:rsidRDefault="00112A5B" w:rsidP="00AD52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37187">
              <w:rPr>
                <w:b/>
                <w:bCs/>
              </w:rPr>
              <w:t>ode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erreur</w:t>
            </w:r>
            <w:proofErr w:type="spellEnd"/>
          </w:p>
        </w:tc>
        <w:tc>
          <w:tcPr>
            <w:tcW w:w="973" w:type="dxa"/>
            <w:tcMar>
              <w:left w:w="57" w:type="dxa"/>
              <w:right w:w="57" w:type="dxa"/>
            </w:tcMar>
          </w:tcPr>
          <w:p w:rsidR="00112A5B" w:rsidRPr="00FD39A4" w:rsidRDefault="00112A5B" w:rsidP="00AD524E">
            <w:pPr>
              <w:jc w:val="center"/>
              <w:rPr>
                <w:b/>
                <w:bCs/>
                <w:lang w:val="fr-CH"/>
              </w:rPr>
            </w:pPr>
            <w:r w:rsidRPr="00FD39A4">
              <w:rPr>
                <w:b/>
                <w:bCs/>
                <w:sz w:val="20"/>
                <w:szCs w:val="20"/>
                <w:lang w:val="fr-CH"/>
              </w:rPr>
              <w:t>Pris en compte tableau de bord?</w:t>
            </w:r>
          </w:p>
        </w:tc>
        <w:tc>
          <w:tcPr>
            <w:tcW w:w="3939" w:type="dxa"/>
            <w:tcMar>
              <w:left w:w="57" w:type="dxa"/>
              <w:right w:w="57" w:type="dxa"/>
            </w:tcMar>
          </w:tcPr>
          <w:p w:rsidR="00112A5B" w:rsidRPr="00D37187" w:rsidRDefault="00112A5B" w:rsidP="006E5529">
            <w:pPr>
              <w:rPr>
                <w:b/>
                <w:bCs/>
              </w:rPr>
            </w:pPr>
            <w:r w:rsidRPr="00D37187">
              <w:rPr>
                <w:b/>
                <w:bCs/>
              </w:rPr>
              <w:t>Description</w:t>
            </w:r>
          </w:p>
        </w:tc>
        <w:tc>
          <w:tcPr>
            <w:tcW w:w="8751" w:type="dxa"/>
            <w:tcMar>
              <w:left w:w="57" w:type="dxa"/>
              <w:right w:w="57" w:type="dxa"/>
            </w:tcMar>
          </w:tcPr>
          <w:p w:rsidR="00112A5B" w:rsidRPr="00D37187" w:rsidRDefault="00112A5B" w:rsidP="00C82002">
            <w:pPr>
              <w:rPr>
                <w:b/>
                <w:bCs/>
              </w:rPr>
            </w:pPr>
            <w:r>
              <w:rPr>
                <w:b/>
                <w:bCs/>
              </w:rPr>
              <w:t>Explications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Default="00112A5B" w:rsidP="00321C23">
            <w:pPr>
              <w:jc w:val="center"/>
            </w:pPr>
            <w:r>
              <w:t>90</w:t>
            </w:r>
          </w:p>
        </w:tc>
        <w:tc>
          <w:tcPr>
            <w:tcW w:w="973" w:type="dxa"/>
          </w:tcPr>
          <w:p w:rsidR="00112A5B" w:rsidRDefault="00112A5B" w:rsidP="00321C23">
            <w:pPr>
              <w:jc w:val="center"/>
              <w:rPr>
                <w:lang w:val="fr-CH"/>
              </w:rPr>
            </w:pPr>
            <w:proofErr w:type="spellStart"/>
            <w:r>
              <w:t>Oui</w:t>
            </w:r>
            <w:proofErr w:type="spellEnd"/>
          </w:p>
        </w:tc>
        <w:tc>
          <w:tcPr>
            <w:tcW w:w="3939" w:type="dxa"/>
          </w:tcPr>
          <w:p w:rsidR="00112A5B" w:rsidRDefault="00112A5B" w:rsidP="00321C23">
            <w:pPr>
              <w:rPr>
                <w:lang w:val="fr-CH"/>
              </w:rPr>
            </w:pPr>
            <w:r w:rsidRPr="00337EF9">
              <w:rPr>
                <w:lang w:val="fr-CH"/>
              </w:rPr>
              <w:t>Erreur de structure du message</w:t>
            </w:r>
          </w:p>
        </w:tc>
        <w:tc>
          <w:tcPr>
            <w:tcW w:w="8751" w:type="dxa"/>
          </w:tcPr>
          <w:p w:rsidR="00112A5B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Erreur générée lorsque la structure du message n’est pas conforme avec la norme. Cela arrive généralement lorsque des segments ne sont pas dans le bon ordre ou bien lorsqu’un segment/groupe de segments est manquant.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Default="00112A5B" w:rsidP="00321C23">
            <w:pPr>
              <w:jc w:val="center"/>
            </w:pPr>
            <w:r>
              <w:t>91</w:t>
            </w:r>
          </w:p>
        </w:tc>
        <w:tc>
          <w:tcPr>
            <w:tcW w:w="973" w:type="dxa"/>
          </w:tcPr>
          <w:p w:rsidR="00112A5B" w:rsidRDefault="00112A5B" w:rsidP="00321C23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Oui</w:t>
            </w:r>
          </w:p>
        </w:tc>
        <w:tc>
          <w:tcPr>
            <w:tcW w:w="3939" w:type="dxa"/>
          </w:tcPr>
          <w:p w:rsidR="00112A5B" w:rsidRPr="00B55D78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Décalage entre identifiant expédition et adresse EDI d’origine</w:t>
            </w:r>
          </w:p>
        </w:tc>
        <w:tc>
          <w:tcPr>
            <w:tcW w:w="8751" w:type="dxa"/>
          </w:tcPr>
          <w:p w:rsidR="00112A5B" w:rsidRPr="006F2EAF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Lorsque</w:t>
            </w:r>
            <w:r w:rsidRPr="006F2EAF">
              <w:rPr>
                <w:lang w:val="fr-CH"/>
              </w:rPr>
              <w:t xml:space="preserve"> l’identifiant expédition fourni dans le segment BGM ne commence pas avec le même code pays que le code pays de l’adresse EDI d’origine du message PRECON (</w:t>
            </w:r>
            <w:r>
              <w:rPr>
                <w:lang w:val="fr-CH"/>
              </w:rPr>
              <w:t>les deux premières lettres de l’adresse EDI</w:t>
            </w:r>
            <w:r w:rsidRPr="006F2EAF">
              <w:rPr>
                <w:lang w:val="fr-CH"/>
              </w:rPr>
              <w:t>).</w:t>
            </w:r>
          </w:p>
          <w:p w:rsidR="00112A5B" w:rsidRPr="006F2EAF" w:rsidRDefault="00112A5B" w:rsidP="00321C23">
            <w:pPr>
              <w:rPr>
                <w:lang w:val="fr-CH"/>
              </w:rPr>
            </w:pPr>
            <w:r w:rsidRPr="006F2EAF">
              <w:rPr>
                <w:lang w:val="fr-CH"/>
              </w:rPr>
              <w:t xml:space="preserve">Afin de couvrir le cas spécial d’expéditions créées dans des </w:t>
            </w:r>
            <w:proofErr w:type="spellStart"/>
            <w:r w:rsidRPr="006F2EAF">
              <w:rPr>
                <w:lang w:val="fr-CH"/>
              </w:rPr>
              <w:t>ETOEs</w:t>
            </w:r>
            <w:proofErr w:type="spellEnd"/>
            <w:r w:rsidRPr="006F2EAF">
              <w:rPr>
                <w:lang w:val="fr-CH"/>
              </w:rPr>
              <w:t xml:space="preserve"> et </w:t>
            </w:r>
            <w:proofErr w:type="spellStart"/>
            <w:r w:rsidRPr="006F2EAF">
              <w:rPr>
                <w:lang w:val="fr-CH"/>
              </w:rPr>
              <w:t>don’t</w:t>
            </w:r>
            <w:proofErr w:type="spellEnd"/>
            <w:r w:rsidRPr="006F2EAF">
              <w:rPr>
                <w:lang w:val="fr-CH"/>
              </w:rPr>
              <w:t xml:space="preserve"> l’identifiant commence par le code CTCI, le système ne génère pas d’erreur pour ces </w:t>
            </w:r>
            <w:proofErr w:type="spellStart"/>
            <w:r w:rsidRPr="006F2EAF">
              <w:rPr>
                <w:lang w:val="fr-CH"/>
              </w:rPr>
              <w:t>expeditions</w:t>
            </w:r>
            <w:proofErr w:type="spellEnd"/>
            <w:r w:rsidRPr="006F2EAF">
              <w:rPr>
                <w:lang w:val="fr-CH"/>
              </w:rPr>
              <w:t xml:space="preserve"> si PRECON est envoyé par une adresse EDI </w:t>
            </w:r>
            <w:r>
              <w:rPr>
                <w:lang w:val="fr-CH"/>
              </w:rPr>
              <w:t>appartenant à la poste qui possède cet ETOE.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Default="00112A5B" w:rsidP="00321C23">
            <w:pPr>
              <w:jc w:val="center"/>
            </w:pPr>
            <w:r>
              <w:t>92</w:t>
            </w:r>
          </w:p>
        </w:tc>
        <w:tc>
          <w:tcPr>
            <w:tcW w:w="973" w:type="dxa"/>
          </w:tcPr>
          <w:p w:rsidR="00112A5B" w:rsidRDefault="00112A5B" w:rsidP="00321C23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Oui</w:t>
            </w:r>
          </w:p>
        </w:tc>
        <w:tc>
          <w:tcPr>
            <w:tcW w:w="3939" w:type="dxa"/>
          </w:tcPr>
          <w:p w:rsidR="00112A5B" w:rsidRPr="00B55D78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Code compagnie aérienne IATA non valide</w:t>
            </w:r>
          </w:p>
        </w:tc>
        <w:tc>
          <w:tcPr>
            <w:tcW w:w="8751" w:type="dxa"/>
          </w:tcPr>
          <w:p w:rsidR="00112A5B" w:rsidRPr="006F2EAF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Lorsque</w:t>
            </w:r>
            <w:r w:rsidRPr="006F2EAF">
              <w:rPr>
                <w:lang w:val="fr-CH"/>
              </w:rPr>
              <w:t xml:space="preserve"> le segment de transport inclut un code de compagnie aérienne mais que ce n’est pas un code IATA valide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Default="00112A5B" w:rsidP="00321C23">
            <w:pPr>
              <w:jc w:val="center"/>
            </w:pPr>
            <w:r>
              <w:t>93</w:t>
            </w:r>
          </w:p>
        </w:tc>
        <w:tc>
          <w:tcPr>
            <w:tcW w:w="973" w:type="dxa"/>
          </w:tcPr>
          <w:p w:rsidR="00112A5B" w:rsidRDefault="00112A5B" w:rsidP="00321C23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Oui</w:t>
            </w:r>
          </w:p>
        </w:tc>
        <w:tc>
          <w:tcPr>
            <w:tcW w:w="3939" w:type="dxa"/>
          </w:tcPr>
          <w:p w:rsidR="00112A5B" w:rsidRPr="00B55D78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Code aéroport/emplacement invalide</w:t>
            </w:r>
          </w:p>
        </w:tc>
        <w:tc>
          <w:tcPr>
            <w:tcW w:w="8751" w:type="dxa"/>
          </w:tcPr>
          <w:p w:rsidR="00112A5B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Lorsqu’</w:t>
            </w:r>
            <w:r w:rsidRPr="006F2EAF">
              <w:rPr>
                <w:lang w:val="fr-CH"/>
              </w:rPr>
              <w:t>un segment de transport con</w:t>
            </w:r>
            <w:r>
              <w:rPr>
                <w:lang w:val="fr-CH"/>
              </w:rPr>
              <w:t>t</w:t>
            </w:r>
            <w:r w:rsidRPr="006F2EAF">
              <w:rPr>
                <w:lang w:val="fr-CH"/>
              </w:rPr>
              <w:t>ient</w:t>
            </w:r>
          </w:p>
          <w:p w:rsidR="00112A5B" w:rsidRDefault="00112A5B" w:rsidP="00360A95">
            <w:pPr>
              <w:pStyle w:val="ListParagraph"/>
              <w:numPr>
                <w:ilvl w:val="0"/>
                <w:numId w:val="4"/>
              </w:numPr>
              <w:rPr>
                <w:lang w:val="fr-CH"/>
              </w:rPr>
            </w:pPr>
            <w:proofErr w:type="gramStart"/>
            <w:r w:rsidRPr="00360A95">
              <w:rPr>
                <w:lang w:val="fr-CH"/>
              </w:rPr>
              <w:t>un</w:t>
            </w:r>
            <w:proofErr w:type="gramEnd"/>
            <w:r w:rsidRPr="00360A95">
              <w:rPr>
                <w:lang w:val="fr-CH"/>
              </w:rPr>
              <w:t xml:space="preserve"> code aéroport mais que ce n’est pas un code IATA valide</w:t>
            </w:r>
          </w:p>
          <w:p w:rsidR="00112A5B" w:rsidRPr="00360A95" w:rsidRDefault="00112A5B" w:rsidP="00360A95">
            <w:pPr>
              <w:pStyle w:val="ListParagraph"/>
              <w:numPr>
                <w:ilvl w:val="0"/>
                <w:numId w:val="4"/>
              </w:numPr>
              <w:rPr>
                <w:lang w:val="fr-CH"/>
              </w:rPr>
            </w:pPr>
            <w:proofErr w:type="gramStart"/>
            <w:r>
              <w:rPr>
                <w:lang w:val="fr-CH"/>
              </w:rPr>
              <w:t>ou</w:t>
            </w:r>
            <w:proofErr w:type="gramEnd"/>
            <w:r>
              <w:rPr>
                <w:lang w:val="fr-CH"/>
              </w:rPr>
              <w:t xml:space="preserve"> un code d’emplacement UN/LOCODE à 5 caractères mais que le code fourni n’est pas valide.</w:t>
            </w:r>
          </w:p>
          <w:p w:rsidR="00112A5B" w:rsidRPr="006F2EAF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La vérification est effectuée pour l’aéroport d’origine et pour l’aéroport de destination</w:t>
            </w:r>
            <w:r w:rsidRPr="006F2EAF">
              <w:rPr>
                <w:lang w:val="fr-CH"/>
              </w:rPr>
              <w:t>. La description indique si le problème est avec l’origine ou la destination</w:t>
            </w:r>
            <w:r>
              <w:rPr>
                <w:lang w:val="fr-CH"/>
              </w:rPr>
              <w:t>.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Default="00112A5B" w:rsidP="00321C23">
            <w:pPr>
              <w:jc w:val="center"/>
            </w:pPr>
            <w:r>
              <w:t>94</w:t>
            </w:r>
          </w:p>
        </w:tc>
        <w:tc>
          <w:tcPr>
            <w:tcW w:w="973" w:type="dxa"/>
          </w:tcPr>
          <w:p w:rsidR="00112A5B" w:rsidRDefault="00112A5B" w:rsidP="00321C23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Non</w:t>
            </w:r>
          </w:p>
        </w:tc>
        <w:tc>
          <w:tcPr>
            <w:tcW w:w="3939" w:type="dxa"/>
          </w:tcPr>
          <w:p w:rsidR="00112A5B" w:rsidRPr="00B55D78" w:rsidRDefault="00112A5B" w:rsidP="00321C23">
            <w:pPr>
              <w:rPr>
                <w:lang w:val="fr-CH"/>
              </w:rPr>
            </w:pPr>
            <w:r>
              <w:rPr>
                <w:lang w:val="fr-CH"/>
              </w:rPr>
              <w:t>Numéro de série récipient fourni</w:t>
            </w:r>
          </w:p>
        </w:tc>
        <w:tc>
          <w:tcPr>
            <w:tcW w:w="8751" w:type="dxa"/>
          </w:tcPr>
          <w:p w:rsidR="00112A5B" w:rsidRPr="006F2EAF" w:rsidRDefault="00112A5B" w:rsidP="00321C23">
            <w:pPr>
              <w:rPr>
                <w:lang w:val="fr-CH"/>
              </w:rPr>
            </w:pPr>
            <w:r w:rsidRPr="006F2EAF">
              <w:rPr>
                <w:lang w:val="fr-CH"/>
              </w:rPr>
              <w:t>Le segment PCI fournit l’identifiant du récipient (</w:t>
            </w:r>
            <w:r>
              <w:rPr>
                <w:lang w:val="fr-CH"/>
              </w:rPr>
              <w:t>champ</w:t>
            </w:r>
            <w:r w:rsidRPr="006F2EAF">
              <w:rPr>
                <w:lang w:val="fr-CH"/>
              </w:rPr>
              <w:t xml:space="preserve"> </w:t>
            </w:r>
            <w:proofErr w:type="spellStart"/>
            <w:r w:rsidRPr="006F2EAF">
              <w:rPr>
                <w:i/>
                <w:iCs/>
                <w:lang w:val="fr-CH"/>
              </w:rPr>
              <w:t>receptacle</w:t>
            </w:r>
            <w:proofErr w:type="spellEnd"/>
            <w:r w:rsidRPr="006F2EAF">
              <w:rPr>
                <w:i/>
                <w:iCs/>
                <w:lang w:val="fr-CH"/>
              </w:rPr>
              <w:t>-ID</w:t>
            </w:r>
            <w:r w:rsidRPr="006F2EAF">
              <w:rPr>
                <w:lang w:val="fr-CH"/>
              </w:rPr>
              <w:t xml:space="preserve">). </w:t>
            </w:r>
            <w:r>
              <w:rPr>
                <w:lang w:val="fr-CH"/>
              </w:rPr>
              <w:t>Le segment contient aussi un autre champ</w:t>
            </w:r>
            <w:r w:rsidRPr="006F2EAF">
              <w:rPr>
                <w:lang w:val="fr-CH"/>
              </w:rPr>
              <w:t xml:space="preserve">: </w:t>
            </w:r>
            <w:proofErr w:type="spellStart"/>
            <w:r w:rsidRPr="006F2EAF">
              <w:rPr>
                <w:i/>
                <w:iCs/>
                <w:lang w:val="fr-CH"/>
              </w:rPr>
              <w:t>receptacle</w:t>
            </w:r>
            <w:proofErr w:type="spellEnd"/>
            <w:r w:rsidRPr="006F2EAF">
              <w:rPr>
                <w:i/>
                <w:iCs/>
                <w:lang w:val="fr-CH"/>
              </w:rPr>
              <w:t>-serial-</w:t>
            </w:r>
            <w:proofErr w:type="spellStart"/>
            <w:r w:rsidRPr="006F2EAF">
              <w:rPr>
                <w:i/>
                <w:iCs/>
                <w:lang w:val="fr-CH"/>
              </w:rPr>
              <w:t>number</w:t>
            </w:r>
            <w:proofErr w:type="spellEnd"/>
            <w:r w:rsidRPr="006F2EAF">
              <w:rPr>
                <w:lang w:val="fr-CH"/>
              </w:rPr>
              <w:t xml:space="preserve">, </w:t>
            </w:r>
            <w:proofErr w:type="spellStart"/>
            <w:r w:rsidRPr="006F2EAF">
              <w:rPr>
                <w:lang w:val="fr-CH"/>
              </w:rPr>
              <w:t>conditional</w:t>
            </w:r>
            <w:proofErr w:type="spellEnd"/>
            <w:r w:rsidRPr="006F2EAF">
              <w:rPr>
                <w:lang w:val="fr-CH"/>
              </w:rPr>
              <w:t>. Pour ce second champ, la description indique ‘NOT TO BE USED’ (NE PAS UTILISER).</w:t>
            </w:r>
          </w:p>
          <w:p w:rsidR="00112A5B" w:rsidRPr="006F2EAF" w:rsidRDefault="00112A5B" w:rsidP="00321C23">
            <w:pPr>
              <w:rPr>
                <w:lang w:val="fr-CH"/>
              </w:rPr>
            </w:pPr>
            <w:r w:rsidRPr="006F2EAF">
              <w:rPr>
                <w:lang w:val="fr-CH"/>
              </w:rPr>
              <w:t xml:space="preserve">L’erreur est générée quand le champ </w:t>
            </w:r>
            <w:proofErr w:type="spellStart"/>
            <w:r w:rsidRPr="006F2EAF">
              <w:rPr>
                <w:i/>
                <w:iCs/>
                <w:lang w:val="fr-CH"/>
              </w:rPr>
              <w:t>receptacle</w:t>
            </w:r>
            <w:proofErr w:type="spellEnd"/>
            <w:r w:rsidRPr="006F2EAF">
              <w:rPr>
                <w:i/>
                <w:iCs/>
                <w:lang w:val="fr-CH"/>
              </w:rPr>
              <w:t>-serial-</w:t>
            </w:r>
            <w:proofErr w:type="spellStart"/>
            <w:r w:rsidRPr="006F2EAF">
              <w:rPr>
                <w:i/>
                <w:iCs/>
                <w:lang w:val="fr-CH"/>
              </w:rPr>
              <w:t>number</w:t>
            </w:r>
            <w:proofErr w:type="spellEnd"/>
            <w:r w:rsidRPr="006F2EAF">
              <w:rPr>
                <w:lang w:val="fr-CH"/>
              </w:rPr>
              <w:t xml:space="preserve"> </w:t>
            </w:r>
            <w:r>
              <w:rPr>
                <w:lang w:val="fr-CH"/>
              </w:rPr>
              <w:t>n’est pas vide</w:t>
            </w:r>
            <w:r w:rsidRPr="006F2EAF">
              <w:rPr>
                <w:lang w:val="fr-CH"/>
              </w:rPr>
              <w:t>.</w:t>
            </w:r>
          </w:p>
        </w:tc>
      </w:tr>
      <w:tr w:rsidR="00112A5B" w:rsidRPr="003D06A8" w:rsidTr="003D06A8">
        <w:trPr>
          <w:cantSplit/>
          <w:trHeight w:val="389"/>
        </w:trPr>
        <w:tc>
          <w:tcPr>
            <w:tcW w:w="791" w:type="dxa"/>
          </w:tcPr>
          <w:p w:rsidR="00112A5B" w:rsidRPr="00321C23" w:rsidRDefault="00112A5B" w:rsidP="00EC79F6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95</w:t>
            </w:r>
          </w:p>
        </w:tc>
        <w:tc>
          <w:tcPr>
            <w:tcW w:w="973" w:type="dxa"/>
          </w:tcPr>
          <w:p w:rsidR="00112A5B" w:rsidRPr="00321C23" w:rsidRDefault="00112A5B" w:rsidP="00EC79F6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Oui</w:t>
            </w:r>
          </w:p>
        </w:tc>
        <w:tc>
          <w:tcPr>
            <w:tcW w:w="3939" w:type="dxa"/>
          </w:tcPr>
          <w:p w:rsidR="00112A5B" w:rsidRPr="00337EF9" w:rsidRDefault="00112A5B" w:rsidP="00EC79F6">
            <w:pPr>
              <w:rPr>
                <w:lang w:val="fr-CH"/>
              </w:rPr>
            </w:pPr>
            <w:r>
              <w:rPr>
                <w:lang w:val="fr-CH"/>
              </w:rPr>
              <w:t>Identifiant de récipient dupliqué</w:t>
            </w:r>
          </w:p>
        </w:tc>
        <w:tc>
          <w:tcPr>
            <w:tcW w:w="8751" w:type="dxa"/>
          </w:tcPr>
          <w:p w:rsidR="00112A5B" w:rsidRDefault="00112A5B" w:rsidP="00EC79F6">
            <w:pPr>
              <w:rPr>
                <w:lang w:val="fr-CH"/>
              </w:rPr>
            </w:pPr>
            <w:r>
              <w:rPr>
                <w:lang w:val="fr-CH"/>
              </w:rPr>
              <w:t>Lorsque le même identifiant de récipient apparaît plus d’une fois dans un message</w:t>
            </w:r>
          </w:p>
        </w:tc>
      </w:tr>
      <w:tr w:rsidR="003D06A8" w:rsidRPr="003D06A8" w:rsidTr="003D06A8">
        <w:trPr>
          <w:trHeight w:val="389"/>
          <w:ins w:id="6" w:author="COEFFIC jean-marc" w:date="2021-10-06T09:23:00Z"/>
        </w:trPr>
        <w:tc>
          <w:tcPr>
            <w:tcW w:w="791" w:type="dxa"/>
          </w:tcPr>
          <w:p w:rsidR="003D06A8" w:rsidRDefault="003D06A8" w:rsidP="00300041">
            <w:pPr>
              <w:jc w:val="center"/>
              <w:rPr>
                <w:ins w:id="7" w:author="COEFFIC jean-marc" w:date="2021-10-06T09:23:00Z"/>
              </w:rPr>
            </w:pPr>
            <w:ins w:id="8" w:author="COEFFIC jean-marc" w:date="2021-10-06T09:23:00Z">
              <w:r>
                <w:lastRenderedPageBreak/>
                <w:t>96</w:t>
              </w:r>
            </w:ins>
          </w:p>
        </w:tc>
        <w:tc>
          <w:tcPr>
            <w:tcW w:w="973" w:type="dxa"/>
          </w:tcPr>
          <w:p w:rsidR="003D06A8" w:rsidRDefault="003D06A8" w:rsidP="00300041">
            <w:pPr>
              <w:jc w:val="center"/>
              <w:rPr>
                <w:ins w:id="9" w:author="COEFFIC jean-marc" w:date="2021-10-06T09:23:00Z"/>
              </w:rPr>
            </w:pPr>
            <w:proofErr w:type="spellStart"/>
            <w:ins w:id="10" w:author="COEFFIC jean-marc" w:date="2021-10-06T09:23:00Z">
              <w:r>
                <w:t>Oui</w:t>
              </w:r>
              <w:proofErr w:type="spellEnd"/>
            </w:ins>
          </w:p>
        </w:tc>
        <w:tc>
          <w:tcPr>
            <w:tcW w:w="3939" w:type="dxa"/>
          </w:tcPr>
          <w:p w:rsidR="003D06A8" w:rsidRDefault="003D06A8" w:rsidP="003D06A8">
            <w:pPr>
              <w:rPr>
                <w:ins w:id="11" w:author="COEFFIC jean-marc" w:date="2021-10-06T09:23:00Z"/>
              </w:rPr>
            </w:pPr>
            <w:ins w:id="12" w:author="COEFFIC jean-marc" w:date="2021-10-06T09:23:00Z">
              <w:r>
                <w:t xml:space="preserve">Route </w:t>
              </w:r>
              <w:proofErr w:type="spellStart"/>
              <w:r>
                <w:t>incomplète</w:t>
              </w:r>
              <w:proofErr w:type="spellEnd"/>
            </w:ins>
          </w:p>
        </w:tc>
        <w:tc>
          <w:tcPr>
            <w:tcW w:w="8751" w:type="dxa"/>
          </w:tcPr>
          <w:p w:rsidR="003D06A8" w:rsidRPr="003D06A8" w:rsidRDefault="003D06A8" w:rsidP="003D06A8">
            <w:pPr>
              <w:rPr>
                <w:ins w:id="13" w:author="COEFFIC jean-marc" w:date="2021-10-06T09:23:00Z"/>
                <w:lang w:val="fr-CH"/>
              </w:rPr>
            </w:pPr>
            <w:ins w:id="14" w:author="COEFFIC jean-marc" w:date="2021-10-06T09:24:00Z">
              <w:r w:rsidRPr="003D06A8">
                <w:rPr>
                  <w:lang w:val="fr-CH"/>
                </w:rPr>
                <w:t xml:space="preserve">Lorsque le lieu d’arrivée du dernier segment de transport ne correspond pas à l’adresse </w:t>
              </w:r>
              <w:r>
                <w:rPr>
                  <w:lang w:val="fr-CH"/>
                </w:rPr>
                <w:t>EDI de destination du message</w:t>
              </w:r>
            </w:ins>
            <w:ins w:id="15" w:author="COEFFIC jean-marc" w:date="2021-10-06T09:23:00Z">
              <w:r w:rsidRPr="003D06A8">
                <w:rPr>
                  <w:lang w:val="fr-CH"/>
                </w:rPr>
                <w:t>.</w:t>
              </w:r>
            </w:ins>
          </w:p>
          <w:p w:rsidR="003D06A8" w:rsidRPr="003D06A8" w:rsidRDefault="003D06A8" w:rsidP="003D06A8">
            <w:pPr>
              <w:rPr>
                <w:ins w:id="16" w:author="COEFFIC jean-marc" w:date="2021-10-06T09:23:00Z"/>
                <w:lang w:val="fr-CH"/>
              </w:rPr>
            </w:pPr>
            <w:ins w:id="17" w:author="COEFFIC jean-marc" w:date="2021-10-06T09:24:00Z">
              <w:r w:rsidRPr="003D06A8">
                <w:rPr>
                  <w:lang w:val="fr-CH"/>
                </w:rPr>
                <w:t xml:space="preserve">Remarque </w:t>
              </w:r>
            </w:ins>
            <w:ins w:id="18" w:author="COEFFIC jean-marc" w:date="2021-10-06T09:23:00Z">
              <w:r w:rsidRPr="003D06A8">
                <w:rPr>
                  <w:lang w:val="fr-CH"/>
                </w:rPr>
                <w:t xml:space="preserve">: </w:t>
              </w:r>
            </w:ins>
            <w:ins w:id="19" w:author="COEFFIC jean-marc" w:date="2021-10-06T09:25:00Z">
              <w:r w:rsidRPr="003D06A8">
                <w:rPr>
                  <w:lang w:val="fr-CH"/>
                </w:rPr>
                <w:t xml:space="preserve">il existe des cas particuliers pour lesquels il est normal que le transport s’arrête dans un pays pour livraison finale dans le pays voisin. </w:t>
              </w:r>
              <w:proofErr w:type="spellStart"/>
              <w:r w:rsidRPr="003D06A8">
                <w:t>Plusieurs</w:t>
              </w:r>
              <w:proofErr w:type="spellEnd"/>
              <w:r w:rsidRPr="003D06A8">
                <w:t xml:space="preserve"> </w:t>
              </w:r>
              <w:proofErr w:type="spellStart"/>
              <w:r w:rsidRPr="003D06A8">
                <w:t>cas</w:t>
              </w:r>
              <w:proofErr w:type="spellEnd"/>
              <w:r w:rsidRPr="003D06A8">
                <w:t xml:space="preserve"> </w:t>
              </w:r>
              <w:proofErr w:type="spellStart"/>
              <w:r w:rsidRPr="003D06A8">
                <w:t>particuliers</w:t>
              </w:r>
              <w:proofErr w:type="spellEnd"/>
              <w:r w:rsidRPr="003D06A8">
                <w:t xml:space="preserve"> </w:t>
              </w:r>
              <w:proofErr w:type="spellStart"/>
              <w:r w:rsidRPr="003D06A8">
                <w:t>sont</w:t>
              </w:r>
              <w:proofErr w:type="spellEnd"/>
              <w:r w:rsidRPr="003D06A8">
                <w:t xml:space="preserve"> déjà </w:t>
              </w:r>
              <w:proofErr w:type="spellStart"/>
              <w:r w:rsidRPr="003D06A8">
                <w:t>pris</w:t>
              </w:r>
              <w:proofErr w:type="spellEnd"/>
              <w:r w:rsidRPr="003D06A8">
                <w:t xml:space="preserve"> </w:t>
              </w:r>
              <w:proofErr w:type="spellStart"/>
              <w:r w:rsidRPr="003D06A8">
                <w:t>en</w:t>
              </w:r>
              <w:proofErr w:type="spellEnd"/>
              <w:r w:rsidRPr="003D06A8">
                <w:t xml:space="preserve"> </w:t>
              </w:r>
              <w:proofErr w:type="spellStart"/>
              <w:r w:rsidRPr="003D06A8">
                <w:t>compte</w:t>
              </w:r>
              <w:proofErr w:type="spellEnd"/>
              <w:r w:rsidRPr="003D06A8">
                <w:t xml:space="preserve">. </w:t>
              </w:r>
            </w:ins>
            <w:ins w:id="20" w:author="COEFFIC jean-marc" w:date="2021-10-06T09:26:00Z">
              <w:r w:rsidRPr="003D06A8">
                <w:rPr>
                  <w:lang w:val="fr-CH"/>
                </w:rPr>
                <w:t>Si un cas particulier apparait à tort comme une erreur dans le rapport, veuillez contacter l’équipe projet du BI</w:t>
              </w:r>
            </w:ins>
            <w:ins w:id="21" w:author="COEFFIC jean-marc" w:date="2021-10-06T09:23:00Z">
              <w:r w:rsidRPr="003D06A8">
                <w:rPr>
                  <w:lang w:val="fr-CH"/>
                </w:rPr>
                <w:t>.</w:t>
              </w:r>
            </w:ins>
          </w:p>
        </w:tc>
      </w:tr>
      <w:tr w:rsidR="003D06A8" w:rsidRPr="003D06A8" w:rsidTr="003D06A8">
        <w:trPr>
          <w:trHeight w:val="389"/>
          <w:ins w:id="22" w:author="COEFFIC jean-marc" w:date="2021-10-06T09:23:00Z"/>
        </w:trPr>
        <w:tc>
          <w:tcPr>
            <w:tcW w:w="791" w:type="dxa"/>
          </w:tcPr>
          <w:p w:rsidR="003D06A8" w:rsidRDefault="003D06A8" w:rsidP="00300041">
            <w:pPr>
              <w:jc w:val="center"/>
              <w:rPr>
                <w:ins w:id="23" w:author="COEFFIC jean-marc" w:date="2021-10-06T09:23:00Z"/>
              </w:rPr>
            </w:pPr>
            <w:ins w:id="24" w:author="COEFFIC jean-marc" w:date="2021-10-06T09:23:00Z">
              <w:r>
                <w:t>97</w:t>
              </w:r>
            </w:ins>
          </w:p>
        </w:tc>
        <w:tc>
          <w:tcPr>
            <w:tcW w:w="973" w:type="dxa"/>
          </w:tcPr>
          <w:p w:rsidR="003D06A8" w:rsidRDefault="003D06A8" w:rsidP="00300041">
            <w:pPr>
              <w:jc w:val="center"/>
              <w:rPr>
                <w:ins w:id="25" w:author="COEFFIC jean-marc" w:date="2021-10-06T09:23:00Z"/>
              </w:rPr>
            </w:pPr>
            <w:proofErr w:type="spellStart"/>
            <w:ins w:id="26" w:author="COEFFIC jean-marc" w:date="2021-10-06T09:23:00Z">
              <w:r>
                <w:t>Oui</w:t>
              </w:r>
              <w:proofErr w:type="spellEnd"/>
            </w:ins>
          </w:p>
        </w:tc>
        <w:tc>
          <w:tcPr>
            <w:tcW w:w="3939" w:type="dxa"/>
          </w:tcPr>
          <w:p w:rsidR="003D06A8" w:rsidRPr="003D06A8" w:rsidRDefault="003D06A8" w:rsidP="003D06A8">
            <w:pPr>
              <w:rPr>
                <w:ins w:id="27" w:author="COEFFIC jean-marc" w:date="2021-10-06T09:23:00Z"/>
                <w:lang w:val="fr-CH"/>
              </w:rPr>
            </w:pPr>
            <w:ins w:id="28" w:author="COEFFIC jean-marc" w:date="2021-10-06T09:23:00Z">
              <w:r w:rsidRPr="003D06A8">
                <w:rPr>
                  <w:lang w:val="fr-CH"/>
                </w:rPr>
                <w:t>Détails de transport manquants pour courrier air et S.A.L.</w:t>
              </w:r>
            </w:ins>
          </w:p>
        </w:tc>
        <w:tc>
          <w:tcPr>
            <w:tcW w:w="8751" w:type="dxa"/>
          </w:tcPr>
          <w:p w:rsidR="003D06A8" w:rsidRPr="003D06A8" w:rsidRDefault="003D06A8" w:rsidP="003D06A8">
            <w:pPr>
              <w:rPr>
                <w:ins w:id="29" w:author="COEFFIC jean-marc" w:date="2021-10-06T09:23:00Z"/>
                <w:lang w:val="fr-CH"/>
              </w:rPr>
            </w:pPr>
            <w:ins w:id="30" w:author="COEFFIC jean-marc" w:date="2021-10-06T09:26:00Z">
              <w:r w:rsidRPr="003D06A8">
                <w:rPr>
                  <w:lang w:val="fr-CH"/>
                </w:rPr>
                <w:t xml:space="preserve">D’après la norme, pour le courrier air et S.A.L., </w:t>
              </w:r>
            </w:ins>
            <w:ins w:id="31" w:author="COEFFIC jean-marc" w:date="2021-10-06T09:27:00Z">
              <w:r w:rsidRPr="003D06A8">
                <w:rPr>
                  <w:lang w:val="fr-CH"/>
                </w:rPr>
                <w:t xml:space="preserve">certains éléments doivent </w:t>
              </w:r>
              <w:r>
                <w:rPr>
                  <w:lang w:val="fr-CH"/>
                </w:rPr>
                <w:t>être présents. Lorsque ces éléments ne sont pas remplis, cette erreur est soulevée.</w:t>
              </w:r>
            </w:ins>
          </w:p>
          <w:p w:rsidR="003D06A8" w:rsidRPr="003D06A8" w:rsidRDefault="003D06A8" w:rsidP="00300041">
            <w:pPr>
              <w:rPr>
                <w:ins w:id="32" w:author="COEFFIC jean-marc" w:date="2021-10-06T09:23:00Z"/>
                <w:lang w:val="fr-CH"/>
              </w:rPr>
            </w:pPr>
            <w:ins w:id="33" w:author="COEFFIC jean-marc" w:date="2021-10-06T09:27:00Z">
              <w:r w:rsidRPr="003D06A8">
                <w:rPr>
                  <w:lang w:val="fr-CH"/>
                </w:rPr>
                <w:t xml:space="preserve">Les éléments de données suivants sont testés </w:t>
              </w:r>
            </w:ins>
            <w:ins w:id="34" w:author="COEFFIC jean-marc" w:date="2021-10-06T09:23:00Z">
              <w:r w:rsidRPr="003D06A8">
                <w:rPr>
                  <w:lang w:val="fr-CH"/>
                </w:rPr>
                <w:t>:</w:t>
              </w:r>
            </w:ins>
          </w:p>
          <w:p w:rsidR="003D06A8" w:rsidRPr="003D06A8" w:rsidRDefault="003D06A8" w:rsidP="003D06A8">
            <w:pPr>
              <w:pStyle w:val="ListParagraph"/>
              <w:numPr>
                <w:ilvl w:val="0"/>
                <w:numId w:val="4"/>
              </w:numPr>
              <w:rPr>
                <w:ins w:id="35" w:author="COEFFIC jean-marc" w:date="2021-10-06T09:23:00Z"/>
                <w:lang w:val="fr-CH"/>
              </w:rPr>
            </w:pPr>
            <w:ins w:id="36" w:author="COEFFIC jean-marc" w:date="2021-10-06T09:27:00Z">
              <w:r w:rsidRPr="003D06A8">
                <w:rPr>
                  <w:lang w:val="fr-CH"/>
                </w:rPr>
                <w:t xml:space="preserve">Lieu de </w:t>
              </w:r>
            </w:ins>
            <w:ins w:id="37" w:author="COEFFIC jean-marc" w:date="2021-10-06T09:28:00Z">
              <w:r w:rsidRPr="003D06A8">
                <w:rPr>
                  <w:lang w:val="fr-CH"/>
                </w:rPr>
                <w:t>départ</w:t>
              </w:r>
            </w:ins>
            <w:ins w:id="38" w:author="COEFFIC jean-marc" w:date="2021-10-06T09:23:00Z">
              <w:r w:rsidRPr="003D06A8">
                <w:rPr>
                  <w:lang w:val="fr-CH"/>
                </w:rPr>
                <w:t xml:space="preserve">: </w:t>
              </w:r>
            </w:ins>
            <w:ins w:id="39" w:author="COEFFIC jean-marc" w:date="2021-10-06T09:27:00Z">
              <w:r w:rsidRPr="003D06A8">
                <w:rPr>
                  <w:lang w:val="fr-CH"/>
                </w:rPr>
                <w:t xml:space="preserve">erreur soulevée si la catégorie de courrier est </w:t>
              </w:r>
            </w:ins>
            <w:ins w:id="40" w:author="COEFFIC jean-marc" w:date="2021-10-06T09:23:00Z">
              <w:r w:rsidRPr="003D06A8">
                <w:rPr>
                  <w:lang w:val="fr-CH"/>
                </w:rPr>
                <w:t>A (</w:t>
              </w:r>
            </w:ins>
            <w:ins w:id="41" w:author="COEFFIC jean-marc" w:date="2021-10-06T09:28:00Z">
              <w:r>
                <w:rPr>
                  <w:lang w:val="fr-CH"/>
                </w:rPr>
                <w:t>courrier air</w:t>
              </w:r>
            </w:ins>
            <w:ins w:id="42" w:author="COEFFIC jean-marc" w:date="2021-10-06T09:23:00Z">
              <w:r w:rsidRPr="003D06A8">
                <w:rPr>
                  <w:lang w:val="fr-CH"/>
                </w:rPr>
                <w:t xml:space="preserve">) </w:t>
              </w:r>
            </w:ins>
            <w:ins w:id="43" w:author="COEFFIC jean-marc" w:date="2021-10-06T09:28:00Z">
              <w:r>
                <w:rPr>
                  <w:lang w:val="fr-CH"/>
                </w:rPr>
                <w:t>et l’information manque pour le premier vol</w:t>
              </w:r>
            </w:ins>
          </w:p>
          <w:p w:rsidR="003D06A8" w:rsidRPr="003D06A8" w:rsidRDefault="003D06A8" w:rsidP="003D06A8">
            <w:pPr>
              <w:pStyle w:val="ListParagraph"/>
              <w:numPr>
                <w:ilvl w:val="0"/>
                <w:numId w:val="4"/>
              </w:numPr>
              <w:rPr>
                <w:ins w:id="44" w:author="COEFFIC jean-marc" w:date="2021-10-06T09:23:00Z"/>
                <w:lang w:val="fr-CH"/>
              </w:rPr>
            </w:pPr>
            <w:proofErr w:type="gramStart"/>
            <w:ins w:id="45" w:author="COEFFIC jean-marc" w:date="2021-10-06T09:23:00Z">
              <w:r w:rsidRPr="003D06A8">
                <w:rPr>
                  <w:lang w:val="fr-CH"/>
                </w:rPr>
                <w:t>date</w:t>
              </w:r>
              <w:proofErr w:type="gramEnd"/>
              <w:r w:rsidRPr="003D06A8">
                <w:rPr>
                  <w:lang w:val="fr-CH"/>
                </w:rPr>
                <w:t>-</w:t>
              </w:r>
            </w:ins>
            <w:ins w:id="46" w:author="COEFFIC jean-marc" w:date="2021-10-06T09:28:00Z">
              <w:r w:rsidRPr="003D06A8">
                <w:rPr>
                  <w:lang w:val="fr-CH"/>
                </w:rPr>
                <w:t xml:space="preserve">heure de départ </w:t>
              </w:r>
            </w:ins>
            <w:ins w:id="47" w:author="COEFFIC jean-marc" w:date="2021-10-06T09:23:00Z">
              <w:r w:rsidRPr="003D06A8">
                <w:rPr>
                  <w:lang w:val="fr-CH"/>
                </w:rPr>
                <w:t xml:space="preserve">: </w:t>
              </w:r>
            </w:ins>
            <w:ins w:id="48" w:author="COEFFIC jean-marc" w:date="2021-10-06T09:28:00Z">
              <w:r w:rsidRPr="003D06A8">
                <w:rPr>
                  <w:lang w:val="fr-CH"/>
                </w:rPr>
                <w:t>même chose que ci-dessus</w:t>
              </w:r>
            </w:ins>
          </w:p>
          <w:p w:rsidR="003D06A8" w:rsidRPr="003D06A8" w:rsidRDefault="003D06A8" w:rsidP="003D06A8">
            <w:pPr>
              <w:pStyle w:val="ListParagraph"/>
              <w:numPr>
                <w:ilvl w:val="0"/>
                <w:numId w:val="4"/>
              </w:numPr>
              <w:rPr>
                <w:ins w:id="49" w:author="COEFFIC jean-marc" w:date="2021-10-06T09:23:00Z"/>
                <w:lang w:val="fr-CH"/>
              </w:rPr>
            </w:pPr>
            <w:ins w:id="50" w:author="COEFFIC jean-marc" w:date="2021-10-06T09:28:00Z">
              <w:r w:rsidRPr="003D06A8">
                <w:rPr>
                  <w:lang w:val="fr-CH"/>
                </w:rPr>
                <w:t xml:space="preserve">Lieu d’arrivée </w:t>
              </w:r>
            </w:ins>
            <w:ins w:id="51" w:author="COEFFIC jean-marc" w:date="2021-10-06T09:23:00Z">
              <w:r w:rsidRPr="003D06A8">
                <w:rPr>
                  <w:lang w:val="fr-CH"/>
                </w:rPr>
                <w:t xml:space="preserve">: </w:t>
              </w:r>
            </w:ins>
            <w:ins w:id="52" w:author="COEFFIC jean-marc" w:date="2021-10-06T09:29:00Z">
              <w:r w:rsidRPr="003D06A8">
                <w:rPr>
                  <w:lang w:val="fr-CH"/>
                </w:rPr>
                <w:t>erreur soulevée si la catégorie de courrier est A ou B et que l’information manqué pour le dernier vol</w:t>
              </w:r>
            </w:ins>
          </w:p>
          <w:p w:rsidR="003D06A8" w:rsidRPr="003D06A8" w:rsidRDefault="003D06A8" w:rsidP="003D06A8">
            <w:pPr>
              <w:pStyle w:val="ListParagraph"/>
              <w:numPr>
                <w:ilvl w:val="0"/>
                <w:numId w:val="4"/>
              </w:numPr>
              <w:rPr>
                <w:ins w:id="53" w:author="COEFFIC jean-marc" w:date="2021-10-06T09:23:00Z"/>
                <w:lang w:val="fr-CH"/>
              </w:rPr>
            </w:pPr>
            <w:ins w:id="54" w:author="COEFFIC jean-marc" w:date="2021-10-06T09:29:00Z">
              <w:r w:rsidRPr="003D06A8">
                <w:rPr>
                  <w:lang w:val="fr-CH"/>
                </w:rPr>
                <w:t>D</w:t>
              </w:r>
            </w:ins>
            <w:ins w:id="55" w:author="COEFFIC jean-marc" w:date="2021-10-06T09:23:00Z">
              <w:r w:rsidRPr="003D06A8">
                <w:rPr>
                  <w:lang w:val="fr-CH"/>
                </w:rPr>
                <w:t>ate-</w:t>
              </w:r>
            </w:ins>
            <w:ins w:id="56" w:author="COEFFIC jean-marc" w:date="2021-10-06T09:29:00Z">
              <w:r w:rsidRPr="003D06A8">
                <w:rPr>
                  <w:lang w:val="fr-CH"/>
                </w:rPr>
                <w:t xml:space="preserve">heure d’arrivée </w:t>
              </w:r>
            </w:ins>
            <w:ins w:id="57" w:author="COEFFIC jean-marc" w:date="2021-10-06T09:23:00Z">
              <w:r w:rsidRPr="003D06A8">
                <w:rPr>
                  <w:lang w:val="fr-CH"/>
                </w:rPr>
                <w:t xml:space="preserve">: </w:t>
              </w:r>
            </w:ins>
            <w:ins w:id="58" w:author="COEFFIC jean-marc" w:date="2021-10-06T09:29:00Z">
              <w:r w:rsidRPr="003D06A8">
                <w:rPr>
                  <w:lang w:val="fr-CH"/>
                </w:rPr>
                <w:t xml:space="preserve">erreur soulevée pour la catégorie </w:t>
              </w:r>
            </w:ins>
            <w:ins w:id="59" w:author="COEFFIC jean-marc" w:date="2021-10-06T09:23:00Z">
              <w:r w:rsidRPr="003D06A8">
                <w:rPr>
                  <w:lang w:val="fr-CH"/>
                </w:rPr>
                <w:t xml:space="preserve">A </w:t>
              </w:r>
            </w:ins>
            <w:ins w:id="60" w:author="COEFFIC jean-marc" w:date="2021-10-06T09:29:00Z">
              <w:r w:rsidRPr="003D06A8">
                <w:rPr>
                  <w:lang w:val="fr-CH"/>
                </w:rPr>
                <w:t>si l’information manqué pour le dernier vol</w:t>
              </w:r>
            </w:ins>
          </w:p>
        </w:tc>
      </w:tr>
    </w:tbl>
    <w:p w:rsidR="00C11557" w:rsidRPr="003D06A8" w:rsidRDefault="00C11557" w:rsidP="00C11557">
      <w:pPr>
        <w:rPr>
          <w:lang w:val="fr-CH"/>
        </w:rPr>
      </w:pPr>
      <w:bookmarkStart w:id="61" w:name="_GoBack"/>
      <w:bookmarkEnd w:id="61"/>
    </w:p>
    <w:sectPr w:rsidR="00C11557" w:rsidRPr="003D06A8" w:rsidSect="007D039E">
      <w:headerReference w:type="first" r:id="rId9"/>
      <w:pgSz w:w="16838" w:h="11906" w:orient="landscape" w:code="9"/>
      <w:pgMar w:top="1440" w:right="1134" w:bottom="993" w:left="993" w:header="99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96" w:rsidRDefault="00263C96" w:rsidP="00CD095C">
      <w:pPr>
        <w:spacing w:after="0"/>
      </w:pPr>
      <w:r>
        <w:separator/>
      </w:r>
    </w:p>
  </w:endnote>
  <w:endnote w:type="continuationSeparator" w:id="0">
    <w:p w:rsidR="00263C96" w:rsidRDefault="00263C96" w:rsidP="00CD09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96" w:rsidRDefault="00263C96" w:rsidP="00CD095C">
      <w:pPr>
        <w:spacing w:after="0"/>
      </w:pPr>
      <w:r>
        <w:separator/>
      </w:r>
    </w:p>
  </w:footnote>
  <w:footnote w:type="continuationSeparator" w:id="0">
    <w:p w:rsidR="00263C96" w:rsidRDefault="00263C96" w:rsidP="00CD09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12" w:type="dxa"/>
      <w:tblInd w:w="-21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61"/>
      <w:gridCol w:w="1206"/>
      <w:gridCol w:w="5245"/>
    </w:tblGrid>
    <w:tr w:rsidR="00263C96" w:rsidRPr="00135FAE" w:rsidTr="00782029">
      <w:tc>
        <w:tcPr>
          <w:tcW w:w="3261" w:type="dxa"/>
        </w:tcPr>
        <w:p w:rsidR="00263C96" w:rsidRPr="006C7347" w:rsidRDefault="00263C96" w:rsidP="00F67EA0">
          <w:pPr>
            <w:tabs>
              <w:tab w:val="left" w:pos="57"/>
            </w:tabs>
            <w:spacing w:before="60"/>
          </w:pPr>
          <w:r>
            <w:rPr>
              <w:noProof/>
            </w:rPr>
            <w:drawing>
              <wp:inline distT="0" distB="0" distL="0" distR="0" wp14:anchorId="327D4C65" wp14:editId="0BE891A4">
                <wp:extent cx="1749963" cy="421485"/>
                <wp:effectExtent l="0" t="0" r="3175" b="0"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6" w:type="dxa"/>
        </w:tcPr>
        <w:p w:rsidR="00263C96" w:rsidRPr="00135FAE" w:rsidRDefault="00263C96" w:rsidP="00F67EA0">
          <w:pPr>
            <w:spacing w:before="30"/>
            <w:rPr>
              <w:rFonts w:asciiTheme="minorBidi" w:hAnsiTheme="minorBidi"/>
            </w:rPr>
          </w:pPr>
        </w:p>
      </w:tc>
      <w:tc>
        <w:tcPr>
          <w:tcW w:w="5245" w:type="dxa"/>
        </w:tcPr>
        <w:p w:rsidR="00263C96" w:rsidRPr="00135FAE" w:rsidRDefault="00263C96" w:rsidP="00F67EA0">
          <w:pPr>
            <w:spacing w:before="440" w:line="340" w:lineRule="exact"/>
            <w:ind w:left="-1057" w:right="11"/>
            <w:jc w:val="right"/>
            <w:rPr>
              <w:rFonts w:asciiTheme="minorBidi" w:hAnsiTheme="minorBidi"/>
              <w:b/>
              <w:sz w:val="40"/>
              <w:szCs w:val="40"/>
            </w:rPr>
          </w:pPr>
          <w:r w:rsidRPr="00746470">
            <w:rPr>
              <w:b/>
              <w:bCs/>
              <w:sz w:val="44"/>
              <w:szCs w:val="44"/>
              <w:lang w:val="fr-CH"/>
            </w:rPr>
            <w:t>Projet UPU de conformité</w:t>
          </w:r>
        </w:p>
      </w:tc>
    </w:tr>
  </w:tbl>
  <w:p w:rsidR="00263C96" w:rsidRDefault="00263C96">
    <w:pPr>
      <w:pStyle w:val="Header"/>
    </w:pPr>
  </w:p>
  <w:p w:rsidR="00263C96" w:rsidRDefault="00263C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96" w:rsidRDefault="00263C96">
    <w:pPr>
      <w:pStyle w:val="Header"/>
    </w:pPr>
  </w:p>
  <w:p w:rsidR="00263C96" w:rsidRDefault="00263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0A0"/>
    <w:multiLevelType w:val="hybridMultilevel"/>
    <w:tmpl w:val="F57E70A0"/>
    <w:lvl w:ilvl="0" w:tplc="1C38E3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fr-C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78FA"/>
    <w:multiLevelType w:val="hybridMultilevel"/>
    <w:tmpl w:val="1422D70E"/>
    <w:lvl w:ilvl="0" w:tplc="C554D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lang w:val="fr-C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10B1"/>
    <w:multiLevelType w:val="hybridMultilevel"/>
    <w:tmpl w:val="56A46CA2"/>
    <w:lvl w:ilvl="0" w:tplc="8DE641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A6EE8"/>
    <w:multiLevelType w:val="hybridMultilevel"/>
    <w:tmpl w:val="583C6A04"/>
    <w:lvl w:ilvl="0" w:tplc="2AA6A6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209D0"/>
    <w:multiLevelType w:val="hybridMultilevel"/>
    <w:tmpl w:val="5344D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7E6C"/>
    <w:multiLevelType w:val="hybridMultilevel"/>
    <w:tmpl w:val="40740E04"/>
    <w:lvl w:ilvl="0" w:tplc="AEC44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E34EB"/>
    <w:multiLevelType w:val="hybridMultilevel"/>
    <w:tmpl w:val="A5A2C7E6"/>
    <w:lvl w:ilvl="0" w:tplc="D500F4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D3596"/>
    <w:multiLevelType w:val="hybridMultilevel"/>
    <w:tmpl w:val="78B64562"/>
    <w:lvl w:ilvl="0" w:tplc="731437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EFFIC jean-marc">
    <w15:presenceInfo w15:providerId="AD" w15:userId="S-1-5-21-799964509-2829010374-1346261939-45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oNotTrackMoves/>
  <w:doNotTrackFormatting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E7"/>
    <w:rsid w:val="00006EBB"/>
    <w:rsid w:val="00016596"/>
    <w:rsid w:val="00020DBB"/>
    <w:rsid w:val="00061195"/>
    <w:rsid w:val="00062F2C"/>
    <w:rsid w:val="00094FE9"/>
    <w:rsid w:val="000964A9"/>
    <w:rsid w:val="000B79D0"/>
    <w:rsid w:val="000C2B31"/>
    <w:rsid w:val="000E0A29"/>
    <w:rsid w:val="000E74D4"/>
    <w:rsid w:val="00112A5B"/>
    <w:rsid w:val="0012007D"/>
    <w:rsid w:val="00132798"/>
    <w:rsid w:val="00155EBA"/>
    <w:rsid w:val="001652F4"/>
    <w:rsid w:val="00186093"/>
    <w:rsid w:val="00186A85"/>
    <w:rsid w:val="001C1A4B"/>
    <w:rsid w:val="001D4870"/>
    <w:rsid w:val="001E23A6"/>
    <w:rsid w:val="001F4280"/>
    <w:rsid w:val="001F59E7"/>
    <w:rsid w:val="00200800"/>
    <w:rsid w:val="00202C38"/>
    <w:rsid w:val="00207D18"/>
    <w:rsid w:val="00210428"/>
    <w:rsid w:val="0022265F"/>
    <w:rsid w:val="0023156C"/>
    <w:rsid w:val="0023709C"/>
    <w:rsid w:val="00242610"/>
    <w:rsid w:val="002450BD"/>
    <w:rsid w:val="00263C96"/>
    <w:rsid w:val="0028000A"/>
    <w:rsid w:val="00295ADA"/>
    <w:rsid w:val="00296188"/>
    <w:rsid w:val="002A0E98"/>
    <w:rsid w:val="002B5435"/>
    <w:rsid w:val="00313983"/>
    <w:rsid w:val="00321C23"/>
    <w:rsid w:val="003357F7"/>
    <w:rsid w:val="00337EF9"/>
    <w:rsid w:val="00360A95"/>
    <w:rsid w:val="00361324"/>
    <w:rsid w:val="00380451"/>
    <w:rsid w:val="00390C07"/>
    <w:rsid w:val="00392E58"/>
    <w:rsid w:val="003A274E"/>
    <w:rsid w:val="003A3FD0"/>
    <w:rsid w:val="003C24D2"/>
    <w:rsid w:val="003D06A8"/>
    <w:rsid w:val="003F41B6"/>
    <w:rsid w:val="0041293C"/>
    <w:rsid w:val="00420952"/>
    <w:rsid w:val="0043481C"/>
    <w:rsid w:val="00437972"/>
    <w:rsid w:val="00444561"/>
    <w:rsid w:val="00446DA2"/>
    <w:rsid w:val="004770A3"/>
    <w:rsid w:val="004A5F68"/>
    <w:rsid w:val="004C3193"/>
    <w:rsid w:val="004C53FE"/>
    <w:rsid w:val="00507082"/>
    <w:rsid w:val="005428A7"/>
    <w:rsid w:val="00555448"/>
    <w:rsid w:val="00572F49"/>
    <w:rsid w:val="00581858"/>
    <w:rsid w:val="005C743A"/>
    <w:rsid w:val="005D6043"/>
    <w:rsid w:val="005D6EBE"/>
    <w:rsid w:val="005E1852"/>
    <w:rsid w:val="00607929"/>
    <w:rsid w:val="00620EE1"/>
    <w:rsid w:val="00630CCD"/>
    <w:rsid w:val="00680533"/>
    <w:rsid w:val="0069545F"/>
    <w:rsid w:val="006D288F"/>
    <w:rsid w:val="006D5EBE"/>
    <w:rsid w:val="006E5529"/>
    <w:rsid w:val="006F2EAF"/>
    <w:rsid w:val="006F7B45"/>
    <w:rsid w:val="007078EA"/>
    <w:rsid w:val="00713098"/>
    <w:rsid w:val="00723600"/>
    <w:rsid w:val="00761B8C"/>
    <w:rsid w:val="0077002A"/>
    <w:rsid w:val="00782029"/>
    <w:rsid w:val="007927AD"/>
    <w:rsid w:val="007D039E"/>
    <w:rsid w:val="007D765C"/>
    <w:rsid w:val="007F094B"/>
    <w:rsid w:val="007F5C34"/>
    <w:rsid w:val="007F7338"/>
    <w:rsid w:val="008034D8"/>
    <w:rsid w:val="00826A3D"/>
    <w:rsid w:val="0083247E"/>
    <w:rsid w:val="0083633C"/>
    <w:rsid w:val="0084752D"/>
    <w:rsid w:val="00871790"/>
    <w:rsid w:val="00891737"/>
    <w:rsid w:val="008C2D87"/>
    <w:rsid w:val="008D32D8"/>
    <w:rsid w:val="008E431A"/>
    <w:rsid w:val="008E5766"/>
    <w:rsid w:val="008F0A6C"/>
    <w:rsid w:val="00900F90"/>
    <w:rsid w:val="00911981"/>
    <w:rsid w:val="00945D36"/>
    <w:rsid w:val="00984ED5"/>
    <w:rsid w:val="009874B0"/>
    <w:rsid w:val="009875EE"/>
    <w:rsid w:val="009A56D9"/>
    <w:rsid w:val="009B0715"/>
    <w:rsid w:val="009B604D"/>
    <w:rsid w:val="009D0780"/>
    <w:rsid w:val="009E40EE"/>
    <w:rsid w:val="009F11A6"/>
    <w:rsid w:val="009F26A0"/>
    <w:rsid w:val="00A2365E"/>
    <w:rsid w:val="00A2761C"/>
    <w:rsid w:val="00A400F2"/>
    <w:rsid w:val="00A4348D"/>
    <w:rsid w:val="00A55021"/>
    <w:rsid w:val="00A97CF3"/>
    <w:rsid w:val="00AB24EF"/>
    <w:rsid w:val="00AD524E"/>
    <w:rsid w:val="00B1117A"/>
    <w:rsid w:val="00B20E84"/>
    <w:rsid w:val="00B219CF"/>
    <w:rsid w:val="00B41161"/>
    <w:rsid w:val="00B55D78"/>
    <w:rsid w:val="00B66D30"/>
    <w:rsid w:val="00B905A0"/>
    <w:rsid w:val="00BA0A0D"/>
    <w:rsid w:val="00BF5FDB"/>
    <w:rsid w:val="00C0683C"/>
    <w:rsid w:val="00C11557"/>
    <w:rsid w:val="00C15876"/>
    <w:rsid w:val="00C276BC"/>
    <w:rsid w:val="00C5118D"/>
    <w:rsid w:val="00C80882"/>
    <w:rsid w:val="00C82002"/>
    <w:rsid w:val="00C90600"/>
    <w:rsid w:val="00C90FEF"/>
    <w:rsid w:val="00CB76B1"/>
    <w:rsid w:val="00CC47C5"/>
    <w:rsid w:val="00CD095C"/>
    <w:rsid w:val="00CD3AF9"/>
    <w:rsid w:val="00CE5FF2"/>
    <w:rsid w:val="00CF4263"/>
    <w:rsid w:val="00D01C73"/>
    <w:rsid w:val="00D1140D"/>
    <w:rsid w:val="00D46D1D"/>
    <w:rsid w:val="00D512E0"/>
    <w:rsid w:val="00D61FC5"/>
    <w:rsid w:val="00D71AF1"/>
    <w:rsid w:val="00D74225"/>
    <w:rsid w:val="00D81446"/>
    <w:rsid w:val="00D87918"/>
    <w:rsid w:val="00D90813"/>
    <w:rsid w:val="00DB5F59"/>
    <w:rsid w:val="00DF5F10"/>
    <w:rsid w:val="00E06EA2"/>
    <w:rsid w:val="00E14273"/>
    <w:rsid w:val="00E456F0"/>
    <w:rsid w:val="00E511AB"/>
    <w:rsid w:val="00E574B8"/>
    <w:rsid w:val="00E91ED8"/>
    <w:rsid w:val="00E9564C"/>
    <w:rsid w:val="00EA6896"/>
    <w:rsid w:val="00EC79F6"/>
    <w:rsid w:val="00EE4BAB"/>
    <w:rsid w:val="00F13287"/>
    <w:rsid w:val="00F448C7"/>
    <w:rsid w:val="00F50966"/>
    <w:rsid w:val="00F67EA0"/>
    <w:rsid w:val="00F94C26"/>
    <w:rsid w:val="00F9742A"/>
    <w:rsid w:val="00FD0E47"/>
    <w:rsid w:val="00FD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7A89968"/>
  <w15:chartTrackingRefBased/>
  <w15:docId w15:val="{159CB529-02CC-4A55-82FC-3955CCB9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D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752D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52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C2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4752D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752D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4752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84752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095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095C"/>
  </w:style>
  <w:style w:type="paragraph" w:styleId="Footer">
    <w:name w:val="footer"/>
    <w:basedOn w:val="Normal"/>
    <w:link w:val="FooterChar"/>
    <w:uiPriority w:val="99"/>
    <w:unhideWhenUsed/>
    <w:rsid w:val="00CD095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095C"/>
  </w:style>
  <w:style w:type="table" w:styleId="TableGrid">
    <w:name w:val="Table Grid"/>
    <w:basedOn w:val="TableNormal"/>
    <w:uiPriority w:val="39"/>
    <w:rsid w:val="00380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03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3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03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25EA-B4DF-4FA8-B420-4422B94E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4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COEFFIC jean-marc</dc:creator>
  <cp:keywords/>
  <dc:description/>
  <cp:lastModifiedBy>COEFFIC jean-marc</cp:lastModifiedBy>
  <cp:revision>146</cp:revision>
  <cp:lastPrinted>2020-03-09T10:54:00Z</cp:lastPrinted>
  <dcterms:created xsi:type="dcterms:W3CDTF">2018-02-27T12:52:00Z</dcterms:created>
  <dcterms:modified xsi:type="dcterms:W3CDTF">2021-10-06T07:30:00Z</dcterms:modified>
</cp:coreProperties>
</file>